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7"/>
        <w:rPr>
          <w:rFonts w:hint="default" w:ascii="Times New Roman" w:hAnsi="Times New Roman" w:cs="Times New Roman"/>
        </w:rPr>
      </w:pPr>
      <w:r>
        <w:rPr>
          <w:rFonts w:hint="default" w:ascii="Times New Roman" w:hAnsi="Times New Roman" w:cs="Times New Roman"/>
        </w:rPr>
        <w:t xml:space="preserve">ANNEX II: TERMS OF REFERENCE </w:t>
      </w:r>
    </w:p>
    <w:p>
      <w:pPr>
        <w:pStyle w:val="92"/>
        <w:rPr>
          <w:rFonts w:hint="default" w:ascii="Times New Roman" w:hAnsi="Times New Roman" w:cs="Times New Roman"/>
          <w:b w:val="0"/>
          <w:caps w:val="0"/>
          <w:sz w:val="22"/>
          <w:szCs w:val="22"/>
          <w:lang w:eastAsia="en-GB"/>
        </w:rPr>
      </w:pPr>
      <w:r>
        <w:rPr>
          <w:rFonts w:hint="default" w:ascii="Times New Roman" w:hAnsi="Times New Roman" w:cs="Times New Roman"/>
          <w:smallCaps/>
          <w:szCs w:val="22"/>
        </w:rPr>
        <w:fldChar w:fldCharType="begin"/>
      </w:r>
      <w:r>
        <w:rPr>
          <w:rFonts w:hint="default" w:ascii="Times New Roman" w:hAnsi="Times New Roman" w:cs="Times New Roman"/>
          <w:smallCaps/>
          <w:szCs w:val="22"/>
        </w:rPr>
        <w:instrText xml:space="preserve"> TOC \o "1-2" </w:instrText>
      </w:r>
      <w:r>
        <w:rPr>
          <w:rFonts w:hint="default" w:ascii="Times New Roman" w:hAnsi="Times New Roman" w:cs="Times New Roman"/>
          <w:smallCaps/>
          <w:szCs w:val="22"/>
        </w:rPr>
        <w:fldChar w:fldCharType="separate"/>
      </w:r>
      <w:r>
        <w:rPr>
          <w:rFonts w:hint="default" w:ascii="Times New Roman" w:hAnsi="Times New Roman" w:cs="Times New Roman"/>
        </w:rPr>
        <w:t>1.</w:t>
      </w:r>
      <w:r>
        <w:rPr>
          <w:rFonts w:hint="default" w:ascii="Times New Roman" w:hAnsi="Times New Roman" w:cs="Times New Roman"/>
          <w:b w:val="0"/>
          <w:caps w:val="0"/>
          <w:sz w:val="22"/>
          <w:szCs w:val="22"/>
          <w:lang w:eastAsia="en-GB"/>
        </w:rPr>
        <w:tab/>
      </w:r>
      <w:r>
        <w:rPr>
          <w:rFonts w:hint="default" w:ascii="Times New Roman" w:hAnsi="Times New Roman" w:cs="Times New Roman"/>
        </w:rPr>
        <w:t>BACKGROUND INFORMATION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_Toc424210154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1.1.</w:t>
      </w:r>
      <w:r>
        <w:rPr>
          <w:rFonts w:hint="default" w:ascii="Times New Roman" w:hAnsi="Times New Roman" w:cs="Times New Roman"/>
          <w:szCs w:val="22"/>
          <w:lang w:eastAsia="en-GB"/>
        </w:rPr>
        <w:tab/>
      </w:r>
      <w:r>
        <w:rPr>
          <w:rFonts w:hint="default" w:ascii="Times New Roman" w:hAnsi="Times New Roman" w:cs="Times New Roman"/>
        </w:rPr>
        <w:t>Partner country</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_Toc424210155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1.2.</w:t>
      </w:r>
      <w:r>
        <w:rPr>
          <w:rFonts w:hint="default" w:ascii="Times New Roman" w:hAnsi="Times New Roman" w:cs="Times New Roman"/>
          <w:szCs w:val="22"/>
          <w:lang w:eastAsia="en-GB"/>
        </w:rPr>
        <w:tab/>
      </w:r>
      <w:r>
        <w:rPr>
          <w:rFonts w:hint="default" w:ascii="Times New Roman" w:hAnsi="Times New Roman" w:cs="Times New Roman"/>
        </w:rPr>
        <w:t>Contracting Authority</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_Toc424210156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1.3.</w:t>
      </w:r>
      <w:r>
        <w:rPr>
          <w:rFonts w:hint="default" w:ascii="Times New Roman" w:hAnsi="Times New Roman" w:cs="Times New Roman"/>
          <w:szCs w:val="22"/>
          <w:lang w:eastAsia="en-GB"/>
        </w:rPr>
        <w:tab/>
      </w:r>
      <w:r>
        <w:rPr>
          <w:rFonts w:hint="default" w:ascii="Times New Roman" w:hAnsi="Times New Roman" w:cs="Times New Roman"/>
        </w:rPr>
        <w:t>Country background</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_Toc424210157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1.4.</w:t>
      </w:r>
      <w:r>
        <w:rPr>
          <w:rFonts w:hint="default" w:ascii="Times New Roman" w:hAnsi="Times New Roman" w:cs="Times New Roman"/>
          <w:szCs w:val="22"/>
          <w:lang w:eastAsia="en-GB"/>
        </w:rPr>
        <w:tab/>
      </w:r>
      <w:r>
        <w:rPr>
          <w:rFonts w:hint="default" w:ascii="Times New Roman" w:hAnsi="Times New Roman" w:cs="Times New Roman"/>
        </w:rPr>
        <w:t>Current situation in the sector</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_Toc424210158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1.5.</w:t>
      </w:r>
      <w:r>
        <w:rPr>
          <w:rFonts w:hint="default" w:ascii="Times New Roman" w:hAnsi="Times New Roman" w:cs="Times New Roman"/>
          <w:szCs w:val="22"/>
          <w:lang w:eastAsia="en-GB"/>
        </w:rPr>
        <w:tab/>
      </w:r>
      <w:r>
        <w:rPr>
          <w:rFonts w:hint="default" w:ascii="Times New Roman" w:hAnsi="Times New Roman" w:cs="Times New Roman"/>
        </w:rPr>
        <w:t>Related programmes and other donor activities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_Toc424210159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p>
    <w:p>
      <w:pPr>
        <w:pStyle w:val="92"/>
        <w:rPr>
          <w:rFonts w:hint="default" w:ascii="Times New Roman" w:hAnsi="Times New Roman" w:cs="Times New Roman"/>
          <w:b w:val="0"/>
          <w:caps w:val="0"/>
          <w:sz w:val="22"/>
          <w:szCs w:val="22"/>
          <w:lang w:eastAsia="en-GB"/>
        </w:rPr>
      </w:pPr>
      <w:r>
        <w:rPr>
          <w:rFonts w:hint="default" w:ascii="Times New Roman" w:hAnsi="Times New Roman" w:cs="Times New Roman"/>
        </w:rPr>
        <w:t>2.</w:t>
      </w:r>
      <w:r>
        <w:rPr>
          <w:rFonts w:hint="default" w:ascii="Times New Roman" w:hAnsi="Times New Roman" w:cs="Times New Roman"/>
          <w:b w:val="0"/>
          <w:caps w:val="0"/>
          <w:sz w:val="22"/>
          <w:szCs w:val="22"/>
          <w:lang w:eastAsia="en-GB"/>
        </w:rPr>
        <w:tab/>
      </w:r>
      <w:r>
        <w:rPr>
          <w:rFonts w:hint="default" w:ascii="Times New Roman" w:hAnsi="Times New Roman" w:cs="Times New Roman"/>
        </w:rPr>
        <w:t>OBJECTIVE, PURPOSE &amp; EXPECTED RESULTS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_Toc424210160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2.1.</w:t>
      </w:r>
      <w:r>
        <w:rPr>
          <w:rFonts w:hint="default" w:ascii="Times New Roman" w:hAnsi="Times New Roman" w:cs="Times New Roman"/>
          <w:szCs w:val="22"/>
          <w:lang w:eastAsia="en-GB"/>
        </w:rPr>
        <w:tab/>
      </w:r>
      <w:r>
        <w:rPr>
          <w:rFonts w:hint="default" w:ascii="Times New Roman" w:hAnsi="Times New Roman" w:cs="Times New Roman"/>
        </w:rPr>
        <w:t>Overall objective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_Toc424210161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2.2.</w:t>
      </w:r>
      <w:r>
        <w:rPr>
          <w:rFonts w:hint="default" w:ascii="Times New Roman" w:hAnsi="Times New Roman" w:cs="Times New Roman"/>
          <w:szCs w:val="22"/>
          <w:lang w:eastAsia="en-GB"/>
        </w:rPr>
        <w:tab/>
      </w:r>
      <w:r>
        <w:rPr>
          <w:rFonts w:hint="default" w:ascii="Times New Roman" w:hAnsi="Times New Roman" w:cs="Times New Roman"/>
        </w:rPr>
        <w:t>Purpose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2.3.</w:t>
      </w:r>
      <w:r>
        <w:rPr>
          <w:rFonts w:hint="default" w:ascii="Times New Roman" w:hAnsi="Times New Roman" w:cs="Times New Roman"/>
          <w:szCs w:val="22"/>
          <w:lang w:eastAsia="en-GB"/>
        </w:rPr>
        <w:tab/>
      </w:r>
      <w:r>
        <w:rPr>
          <w:rFonts w:hint="default" w:ascii="Times New Roman" w:hAnsi="Times New Roman" w:cs="Times New Roman"/>
        </w:rPr>
        <w:t>Results to be achieved by the Contractor</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_Toc424210163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92"/>
        <w:rPr>
          <w:rFonts w:hint="default" w:ascii="Times New Roman" w:hAnsi="Times New Roman" w:cs="Times New Roman"/>
          <w:b w:val="0"/>
          <w:caps w:val="0"/>
          <w:sz w:val="22"/>
          <w:szCs w:val="22"/>
          <w:lang w:eastAsia="en-GB"/>
        </w:rPr>
      </w:pPr>
      <w:r>
        <w:rPr>
          <w:rFonts w:hint="default" w:ascii="Times New Roman" w:hAnsi="Times New Roman" w:cs="Times New Roman"/>
        </w:rPr>
        <w:t>3.</w:t>
      </w:r>
      <w:r>
        <w:rPr>
          <w:rFonts w:hint="default" w:ascii="Times New Roman" w:hAnsi="Times New Roman" w:cs="Times New Roman"/>
          <w:b w:val="0"/>
          <w:caps w:val="0"/>
          <w:sz w:val="22"/>
          <w:szCs w:val="22"/>
          <w:lang w:eastAsia="en-GB"/>
        </w:rPr>
        <w:tab/>
      </w:r>
      <w:r>
        <w:rPr>
          <w:rFonts w:hint="default" w:ascii="Times New Roman" w:hAnsi="Times New Roman" w:cs="Times New Roman"/>
        </w:rPr>
        <w:t>ASSUMPTIONS &amp; RISKS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_Toc424210164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3.1.</w:t>
      </w:r>
      <w:r>
        <w:rPr>
          <w:rFonts w:hint="default" w:ascii="Times New Roman" w:hAnsi="Times New Roman" w:cs="Times New Roman"/>
          <w:szCs w:val="22"/>
          <w:lang w:eastAsia="en-GB"/>
        </w:rPr>
        <w:tab/>
      </w:r>
      <w:r>
        <w:rPr>
          <w:rFonts w:hint="default" w:ascii="Times New Roman" w:hAnsi="Times New Roman" w:cs="Times New Roman"/>
        </w:rPr>
        <w:t>Assumptions underlying the project</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3.2.</w:t>
      </w:r>
      <w:r>
        <w:rPr>
          <w:rFonts w:hint="default" w:ascii="Times New Roman" w:hAnsi="Times New Roman" w:cs="Times New Roman"/>
          <w:szCs w:val="22"/>
          <w:lang w:eastAsia="en-GB"/>
        </w:rPr>
        <w:tab/>
      </w:r>
      <w:r>
        <w:rPr>
          <w:rFonts w:hint="default" w:ascii="Times New Roman" w:hAnsi="Times New Roman" w:cs="Times New Roman"/>
        </w:rPr>
        <w:t>Risks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92"/>
        <w:rPr>
          <w:rFonts w:hint="default" w:ascii="Times New Roman" w:hAnsi="Times New Roman" w:cs="Times New Roman"/>
          <w:b w:val="0"/>
          <w:caps w:val="0"/>
          <w:sz w:val="22"/>
          <w:szCs w:val="22"/>
          <w:lang w:eastAsia="en-GB"/>
        </w:rPr>
      </w:pPr>
      <w:r>
        <w:rPr>
          <w:rFonts w:hint="default" w:ascii="Times New Roman" w:hAnsi="Times New Roman" w:cs="Times New Roman"/>
        </w:rPr>
        <w:t>4.</w:t>
      </w:r>
      <w:r>
        <w:rPr>
          <w:rFonts w:hint="default" w:ascii="Times New Roman" w:hAnsi="Times New Roman" w:cs="Times New Roman"/>
          <w:b w:val="0"/>
          <w:caps w:val="0"/>
          <w:sz w:val="22"/>
          <w:szCs w:val="22"/>
          <w:lang w:eastAsia="en-GB"/>
        </w:rPr>
        <w:tab/>
      </w:r>
      <w:r>
        <w:rPr>
          <w:rFonts w:hint="default" w:ascii="Times New Roman" w:hAnsi="Times New Roman" w:cs="Times New Roman"/>
        </w:rPr>
        <w:t>SCOPE OF THE WORK</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4.1.</w:t>
      </w:r>
      <w:r>
        <w:rPr>
          <w:rFonts w:hint="default" w:ascii="Times New Roman" w:hAnsi="Times New Roman" w:cs="Times New Roman"/>
          <w:szCs w:val="22"/>
          <w:lang w:eastAsia="en-GB"/>
        </w:rPr>
        <w:tab/>
      </w:r>
      <w:r>
        <w:rPr>
          <w:rFonts w:hint="default" w:ascii="Times New Roman" w:hAnsi="Times New Roman" w:cs="Times New Roman"/>
        </w:rPr>
        <w:t>General</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4.2.</w:t>
      </w:r>
      <w:r>
        <w:rPr>
          <w:rFonts w:hint="default" w:ascii="Times New Roman" w:hAnsi="Times New Roman" w:cs="Times New Roman"/>
          <w:szCs w:val="22"/>
          <w:lang w:eastAsia="en-GB"/>
        </w:rPr>
        <w:tab/>
      </w:r>
      <w:r>
        <w:rPr>
          <w:rFonts w:hint="default" w:ascii="Times New Roman" w:hAnsi="Times New Roman" w:cs="Times New Roman"/>
        </w:rPr>
        <w:t>Specific work</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_Toc424210169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4.3.</w:t>
      </w:r>
      <w:r>
        <w:rPr>
          <w:rFonts w:hint="default" w:ascii="Times New Roman" w:hAnsi="Times New Roman" w:cs="Times New Roman"/>
          <w:szCs w:val="22"/>
          <w:lang w:eastAsia="en-GB"/>
        </w:rPr>
        <w:tab/>
      </w:r>
      <w:r>
        <w:rPr>
          <w:rFonts w:hint="default" w:ascii="Times New Roman" w:hAnsi="Times New Roman" w:cs="Times New Roman"/>
        </w:rPr>
        <w:t>Project management</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p>
    <w:p>
      <w:pPr>
        <w:pStyle w:val="92"/>
        <w:rPr>
          <w:rFonts w:hint="default" w:ascii="Times New Roman" w:hAnsi="Times New Roman" w:cs="Times New Roman"/>
          <w:b w:val="0"/>
          <w:caps w:val="0"/>
          <w:sz w:val="22"/>
          <w:szCs w:val="22"/>
          <w:lang w:eastAsia="en-GB"/>
        </w:rPr>
      </w:pPr>
      <w:r>
        <w:rPr>
          <w:rFonts w:hint="default" w:ascii="Times New Roman" w:hAnsi="Times New Roman" w:cs="Times New Roman"/>
        </w:rPr>
        <w:t>5.</w:t>
      </w:r>
      <w:r>
        <w:rPr>
          <w:rFonts w:hint="default" w:ascii="Times New Roman" w:hAnsi="Times New Roman" w:cs="Times New Roman"/>
          <w:b w:val="0"/>
          <w:caps w:val="0"/>
          <w:sz w:val="22"/>
          <w:szCs w:val="22"/>
          <w:lang w:eastAsia="en-GB"/>
        </w:rPr>
        <w:tab/>
      </w:r>
      <w:r>
        <w:rPr>
          <w:rFonts w:hint="default" w:ascii="Times New Roman" w:hAnsi="Times New Roman" w:cs="Times New Roman"/>
        </w:rPr>
        <w:t>LOGISTICS AND TIMING</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5.1.</w:t>
      </w:r>
      <w:r>
        <w:rPr>
          <w:rFonts w:hint="default" w:ascii="Times New Roman" w:hAnsi="Times New Roman" w:cs="Times New Roman"/>
          <w:szCs w:val="22"/>
          <w:lang w:eastAsia="en-GB"/>
        </w:rPr>
        <w:tab/>
      </w:r>
      <w:r>
        <w:rPr>
          <w:rFonts w:hint="default" w:ascii="Times New Roman" w:hAnsi="Times New Roman" w:cs="Times New Roman"/>
        </w:rPr>
        <w:t>Location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5.2.</w:t>
      </w:r>
      <w:r>
        <w:rPr>
          <w:rFonts w:hint="default" w:ascii="Times New Roman" w:hAnsi="Times New Roman" w:cs="Times New Roman"/>
          <w:szCs w:val="22"/>
          <w:lang w:eastAsia="en-GB"/>
        </w:rPr>
        <w:tab/>
      </w:r>
      <w:r>
        <w:rPr>
          <w:rFonts w:hint="default" w:ascii="Times New Roman" w:hAnsi="Times New Roman" w:cs="Times New Roman"/>
        </w:rPr>
        <w:t>Start date &amp; Period of implementation of tasks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_Toc424210173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p>
    <w:p>
      <w:pPr>
        <w:pStyle w:val="92"/>
        <w:rPr>
          <w:rFonts w:hint="default" w:ascii="Times New Roman" w:hAnsi="Times New Roman" w:cs="Times New Roman"/>
          <w:b w:val="0"/>
          <w:caps w:val="0"/>
          <w:sz w:val="22"/>
          <w:szCs w:val="22"/>
          <w:lang w:eastAsia="en-GB"/>
        </w:rPr>
      </w:pPr>
      <w:r>
        <w:rPr>
          <w:rFonts w:hint="default" w:ascii="Times New Roman" w:hAnsi="Times New Roman" w:cs="Times New Roman"/>
        </w:rPr>
        <w:t>6.</w:t>
      </w:r>
      <w:r>
        <w:rPr>
          <w:rFonts w:hint="default" w:ascii="Times New Roman" w:hAnsi="Times New Roman" w:cs="Times New Roman"/>
          <w:b w:val="0"/>
          <w:caps w:val="0"/>
          <w:sz w:val="22"/>
          <w:szCs w:val="22"/>
          <w:lang w:eastAsia="en-GB"/>
        </w:rPr>
        <w:tab/>
      </w:r>
      <w:r>
        <w:rPr>
          <w:rFonts w:hint="default" w:ascii="Times New Roman" w:hAnsi="Times New Roman" w:cs="Times New Roman"/>
        </w:rPr>
        <w:t>REQUIREMENTS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_Toc424210174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6.1.</w:t>
      </w:r>
      <w:r>
        <w:rPr>
          <w:rFonts w:hint="default" w:ascii="Times New Roman" w:hAnsi="Times New Roman" w:cs="Times New Roman"/>
          <w:szCs w:val="22"/>
          <w:lang w:eastAsia="en-GB"/>
        </w:rPr>
        <w:tab/>
      </w:r>
      <w:r>
        <w:rPr>
          <w:rFonts w:hint="default" w:ascii="Times New Roman" w:hAnsi="Times New Roman" w:cs="Times New Roman"/>
        </w:rPr>
        <w:t>Staff</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_Toc424210175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6.2.</w:t>
      </w:r>
      <w:r>
        <w:rPr>
          <w:rFonts w:hint="default" w:ascii="Times New Roman" w:hAnsi="Times New Roman" w:cs="Times New Roman"/>
          <w:szCs w:val="22"/>
          <w:lang w:eastAsia="en-GB"/>
        </w:rPr>
        <w:tab/>
      </w:r>
      <w:r>
        <w:rPr>
          <w:rFonts w:hint="default" w:ascii="Times New Roman" w:hAnsi="Times New Roman" w:cs="Times New Roman"/>
        </w:rPr>
        <w:t>Office accommodation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_Toc424210176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6.3.</w:t>
      </w:r>
      <w:r>
        <w:rPr>
          <w:rFonts w:hint="default" w:ascii="Times New Roman" w:hAnsi="Times New Roman" w:cs="Times New Roman"/>
          <w:szCs w:val="22"/>
          <w:lang w:eastAsia="en-GB"/>
        </w:rPr>
        <w:tab/>
      </w:r>
      <w:r>
        <w:rPr>
          <w:rFonts w:hint="default" w:ascii="Times New Roman" w:hAnsi="Times New Roman" w:cs="Times New Roman"/>
        </w:rPr>
        <w:t>Facilities to be provided by the Contractor</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_Toc424210177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6.4.</w:t>
      </w:r>
      <w:r>
        <w:rPr>
          <w:rFonts w:hint="default" w:ascii="Times New Roman" w:hAnsi="Times New Roman" w:cs="Times New Roman"/>
          <w:szCs w:val="22"/>
          <w:lang w:eastAsia="en-GB"/>
        </w:rPr>
        <w:tab/>
      </w:r>
      <w:r>
        <w:rPr>
          <w:rFonts w:hint="default" w:ascii="Times New Roman" w:hAnsi="Times New Roman" w:cs="Times New Roman"/>
        </w:rPr>
        <w:t>Equipment</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p>
    <w:p>
      <w:pPr>
        <w:pStyle w:val="92"/>
        <w:rPr>
          <w:rFonts w:hint="default" w:ascii="Times New Roman" w:hAnsi="Times New Roman" w:cs="Times New Roman"/>
          <w:b w:val="0"/>
          <w:caps w:val="0"/>
          <w:sz w:val="22"/>
          <w:szCs w:val="22"/>
          <w:lang w:eastAsia="en-GB"/>
        </w:rPr>
      </w:pPr>
      <w:r>
        <w:rPr>
          <w:rFonts w:hint="default" w:ascii="Times New Roman" w:hAnsi="Times New Roman" w:cs="Times New Roman"/>
        </w:rPr>
        <w:t>7.</w:t>
      </w:r>
      <w:r>
        <w:rPr>
          <w:rFonts w:hint="default" w:ascii="Times New Roman" w:hAnsi="Times New Roman" w:cs="Times New Roman"/>
          <w:b w:val="0"/>
          <w:caps w:val="0"/>
          <w:sz w:val="22"/>
          <w:szCs w:val="22"/>
          <w:lang w:eastAsia="en-GB"/>
        </w:rPr>
        <w:tab/>
      </w:r>
      <w:r>
        <w:rPr>
          <w:rFonts w:hint="default" w:ascii="Times New Roman" w:hAnsi="Times New Roman" w:cs="Times New Roman"/>
        </w:rPr>
        <w:t>REPORTS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_Toc424210179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7.1.</w:t>
      </w:r>
      <w:r>
        <w:rPr>
          <w:rFonts w:hint="default" w:ascii="Times New Roman" w:hAnsi="Times New Roman" w:cs="Times New Roman"/>
          <w:szCs w:val="22"/>
          <w:lang w:eastAsia="en-GB"/>
        </w:rPr>
        <w:tab/>
      </w:r>
      <w:r>
        <w:rPr>
          <w:rFonts w:hint="default" w:ascii="Times New Roman" w:hAnsi="Times New Roman" w:cs="Times New Roman"/>
        </w:rPr>
        <w:t>Reporting requirements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_Toc424210180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7.2.</w:t>
      </w:r>
      <w:r>
        <w:rPr>
          <w:rFonts w:hint="default" w:ascii="Times New Roman" w:hAnsi="Times New Roman" w:cs="Times New Roman"/>
          <w:szCs w:val="22"/>
          <w:lang w:eastAsia="en-GB"/>
        </w:rPr>
        <w:tab/>
      </w:r>
      <w:r>
        <w:rPr>
          <w:rFonts w:hint="default" w:ascii="Times New Roman" w:hAnsi="Times New Roman" w:cs="Times New Roman"/>
        </w:rPr>
        <w:t>Submission and approval of reports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_Toc424210181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p>
    <w:p>
      <w:pPr>
        <w:pStyle w:val="92"/>
        <w:rPr>
          <w:rFonts w:hint="default" w:ascii="Times New Roman" w:hAnsi="Times New Roman" w:cs="Times New Roman"/>
          <w:b w:val="0"/>
          <w:caps w:val="0"/>
          <w:sz w:val="22"/>
          <w:szCs w:val="22"/>
          <w:lang w:eastAsia="en-GB"/>
        </w:rPr>
      </w:pPr>
      <w:r>
        <w:rPr>
          <w:rFonts w:hint="default" w:ascii="Times New Roman" w:hAnsi="Times New Roman" w:cs="Times New Roman"/>
        </w:rPr>
        <w:t>8.</w:t>
      </w:r>
      <w:r>
        <w:rPr>
          <w:rFonts w:hint="default" w:ascii="Times New Roman" w:hAnsi="Times New Roman" w:cs="Times New Roman"/>
          <w:b w:val="0"/>
          <w:caps w:val="0"/>
          <w:sz w:val="22"/>
          <w:szCs w:val="22"/>
          <w:lang w:eastAsia="en-GB"/>
        </w:rPr>
        <w:tab/>
      </w:r>
      <w:r>
        <w:rPr>
          <w:rFonts w:hint="default" w:ascii="Times New Roman" w:hAnsi="Times New Roman" w:cs="Times New Roman"/>
        </w:rPr>
        <w:t>MONITORING AND EVALUATION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_Toc424210182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8.1.</w:t>
      </w:r>
      <w:r>
        <w:rPr>
          <w:rFonts w:hint="default" w:ascii="Times New Roman" w:hAnsi="Times New Roman" w:cs="Times New Roman"/>
          <w:szCs w:val="22"/>
          <w:lang w:eastAsia="en-GB"/>
        </w:rPr>
        <w:tab/>
      </w:r>
      <w:r>
        <w:rPr>
          <w:rFonts w:hint="default" w:ascii="Times New Roman" w:hAnsi="Times New Roman" w:cs="Times New Roman"/>
        </w:rPr>
        <w:t>Definition of indicators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_Toc424210183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p>
      <w:pPr>
        <w:pStyle w:val="93"/>
        <w:tabs>
          <w:tab w:val="left" w:pos="1077"/>
        </w:tabs>
        <w:rPr>
          <w:rFonts w:hint="default" w:ascii="Times New Roman" w:hAnsi="Times New Roman" w:cs="Times New Roman"/>
          <w:szCs w:val="22"/>
          <w:lang w:eastAsia="en-GB"/>
        </w:rPr>
      </w:pPr>
      <w:r>
        <w:rPr>
          <w:rFonts w:hint="default" w:ascii="Times New Roman" w:hAnsi="Times New Roman" w:cs="Times New Roman"/>
        </w:rPr>
        <w:t>8.2.</w:t>
      </w:r>
      <w:r>
        <w:rPr>
          <w:rFonts w:hint="default" w:ascii="Times New Roman" w:hAnsi="Times New Roman" w:cs="Times New Roman"/>
          <w:szCs w:val="22"/>
          <w:lang w:eastAsia="en-GB"/>
        </w:rPr>
        <w:tab/>
      </w:r>
      <w:r>
        <w:rPr>
          <w:rFonts w:hint="default" w:ascii="Times New Roman" w:hAnsi="Times New Roman" w:cs="Times New Roman"/>
        </w:rPr>
        <w:t>Special requirements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_Toc424210184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p>
    <w:p>
      <w:pPr>
        <w:rPr>
          <w:rFonts w:hint="default" w:ascii="Times New Roman" w:hAnsi="Times New Roman" w:cs="Times New Roman"/>
        </w:rPr>
        <w:sectPr>
          <w:headerReference r:id="rId5" w:type="first"/>
          <w:footerReference r:id="rId7" w:type="first"/>
          <w:headerReference r:id="rId4" w:type="default"/>
          <w:footerReference r:id="rId6" w:type="default"/>
          <w:pgSz w:w="11913" w:h="16834"/>
          <w:pgMar w:top="709" w:right="1134" w:bottom="1134" w:left="1134" w:header="720" w:footer="720" w:gutter="567"/>
          <w:pgNumType w:start="1"/>
          <w:cols w:space="720" w:num="1"/>
          <w:titlePg/>
        </w:sectPr>
      </w:pPr>
      <w:r>
        <w:rPr>
          <w:rFonts w:hint="default" w:ascii="Times New Roman" w:hAnsi="Times New Roman" w:cs="Times New Roman"/>
          <w:smallCaps/>
          <w:sz w:val="24"/>
          <w:szCs w:val="22"/>
          <w:lang w:eastAsia="en-US"/>
        </w:rPr>
        <w:fldChar w:fldCharType="end"/>
      </w:r>
    </w:p>
    <w:p>
      <w:pPr>
        <w:pStyle w:val="2"/>
        <w:rPr>
          <w:rFonts w:hint="default" w:ascii="Times New Roman" w:hAnsi="Times New Roman" w:cs="Times New Roman"/>
        </w:rPr>
      </w:pPr>
      <w:bookmarkStart w:id="0" w:name="_Toc424210154"/>
      <w:r>
        <w:rPr>
          <w:rFonts w:hint="default" w:ascii="Times New Roman" w:hAnsi="Times New Roman" w:cs="Times New Roman"/>
        </w:rPr>
        <w:t>BACKGROUND INFORMATION</w:t>
      </w:r>
      <w:bookmarkEnd w:id="0"/>
    </w:p>
    <w:p>
      <w:pPr>
        <w:pStyle w:val="3"/>
        <w:rPr>
          <w:rFonts w:hint="default" w:ascii="Times New Roman" w:hAnsi="Times New Roman" w:cs="Times New Roman"/>
        </w:rPr>
      </w:pPr>
      <w:bookmarkStart w:id="1" w:name="_Toc424210155"/>
      <w:r>
        <w:rPr>
          <w:rFonts w:hint="default" w:ascii="Times New Roman" w:hAnsi="Times New Roman" w:cs="Times New Roman"/>
        </w:rPr>
        <w:t>Partner country</w:t>
      </w:r>
      <w:bookmarkEnd w:id="1"/>
    </w:p>
    <w:p>
      <w:pPr>
        <w:rPr>
          <w:rFonts w:hint="default" w:ascii="Times New Roman" w:hAnsi="Times New Roman" w:cs="Times New Roman"/>
          <w:sz w:val="22"/>
          <w:szCs w:val="22"/>
        </w:rPr>
      </w:pPr>
      <w:r>
        <w:rPr>
          <w:rFonts w:hint="default" w:ascii="Times New Roman" w:hAnsi="Times New Roman" w:cs="Times New Roman"/>
          <w:sz w:val="22"/>
          <w:szCs w:val="22"/>
        </w:rPr>
        <w:t>Republic of North Macedonia</w:t>
      </w:r>
    </w:p>
    <w:p>
      <w:pPr>
        <w:pStyle w:val="3"/>
        <w:rPr>
          <w:rFonts w:hint="default" w:ascii="Times New Roman" w:hAnsi="Times New Roman" w:cs="Times New Roman"/>
        </w:rPr>
      </w:pPr>
      <w:bookmarkStart w:id="2" w:name="_Toc424210156"/>
      <w:r>
        <w:rPr>
          <w:rFonts w:hint="default" w:ascii="Times New Roman" w:hAnsi="Times New Roman" w:cs="Times New Roman"/>
        </w:rPr>
        <w:t>Contracting authority</w:t>
      </w:r>
      <w:bookmarkEnd w:id="2"/>
    </w:p>
    <w:p>
      <w:pPr>
        <w:spacing w:after="0"/>
        <w:rPr>
          <w:rFonts w:hint="default" w:ascii="Times New Roman" w:hAnsi="Times New Roman" w:cs="Times New Roman"/>
          <w:sz w:val="22"/>
          <w:szCs w:val="22"/>
        </w:rPr>
      </w:pPr>
      <w:r>
        <w:rPr>
          <w:rFonts w:hint="default" w:ascii="Times New Roman" w:hAnsi="Times New Roman" w:cs="Times New Roman"/>
          <w:sz w:val="22"/>
          <w:szCs w:val="22"/>
        </w:rPr>
        <w:t>Municipality of Bitola</w:t>
      </w:r>
    </w:p>
    <w:p>
      <w:pPr>
        <w:spacing w:after="0"/>
        <w:rPr>
          <w:rFonts w:hint="default" w:ascii="Times New Roman" w:hAnsi="Times New Roman" w:cs="Times New Roman"/>
          <w:sz w:val="22"/>
          <w:szCs w:val="22"/>
        </w:rPr>
      </w:pPr>
      <w:r>
        <w:rPr>
          <w:rFonts w:hint="default" w:ascii="Times New Roman" w:hAnsi="Times New Roman" w:cs="Times New Roman"/>
          <w:sz w:val="22"/>
          <w:szCs w:val="22"/>
        </w:rPr>
        <w:t xml:space="preserve">Boulevard 1-st of May 61   </w:t>
      </w:r>
    </w:p>
    <w:p>
      <w:pPr>
        <w:spacing w:after="0"/>
        <w:rPr>
          <w:rFonts w:hint="default" w:ascii="Times New Roman" w:hAnsi="Times New Roman" w:cs="Times New Roman"/>
          <w:sz w:val="22"/>
          <w:szCs w:val="22"/>
        </w:rPr>
      </w:pPr>
      <w:r>
        <w:rPr>
          <w:rFonts w:hint="default" w:ascii="Times New Roman" w:hAnsi="Times New Roman" w:cs="Times New Roman"/>
          <w:sz w:val="22"/>
          <w:szCs w:val="22"/>
        </w:rPr>
        <w:t>7000 Bitola</w:t>
      </w:r>
    </w:p>
    <w:p>
      <w:pPr>
        <w:pStyle w:val="3"/>
        <w:rPr>
          <w:rFonts w:hint="default" w:ascii="Times New Roman" w:hAnsi="Times New Roman" w:cs="Times New Roman"/>
        </w:rPr>
      </w:pPr>
      <w:bookmarkStart w:id="3" w:name="_Toc424210157"/>
      <w:r>
        <w:rPr>
          <w:rFonts w:hint="default" w:ascii="Times New Roman" w:hAnsi="Times New Roman" w:cs="Times New Roman"/>
        </w:rPr>
        <w:t>Country background</w:t>
      </w:r>
      <w:bookmarkEnd w:id="3"/>
    </w:p>
    <w:p>
      <w:pPr>
        <w:rPr>
          <w:rFonts w:hint="default" w:ascii="Times New Roman" w:hAnsi="Times New Roman" w:cs="Times New Roman"/>
          <w:sz w:val="22"/>
          <w:szCs w:val="22"/>
        </w:rPr>
      </w:pPr>
      <w:r>
        <w:rPr>
          <w:rFonts w:hint="default" w:ascii="Times New Roman" w:hAnsi="Times New Roman" w:cs="Times New Roman"/>
          <w:sz w:val="22"/>
          <w:szCs w:val="22"/>
        </w:rPr>
        <w:t>The cross-border cooperation programme Greece – North Macedonia supports regional cooperation between Greece and North Macedonia. The Programme's overall objective is to enhance territorial cohesion by improving living standards and employment opportunities holding respect to the environment and by using the natural resources for the upgrading of the tourism products.</w:t>
      </w:r>
    </w:p>
    <w:p>
      <w:pPr>
        <w:rPr>
          <w:rFonts w:hint="default" w:ascii="Times New Roman" w:hAnsi="Times New Roman" w:cs="Times New Roman"/>
          <w:sz w:val="22"/>
          <w:szCs w:val="22"/>
        </w:rPr>
      </w:pPr>
      <w:r>
        <w:rPr>
          <w:rFonts w:hint="default" w:ascii="Times New Roman" w:hAnsi="Times New Roman" w:cs="Times New Roman"/>
          <w:sz w:val="22"/>
          <w:szCs w:val="22"/>
        </w:rPr>
        <w:t>The Pelagonia Region is among eligible Programme regions, where the Contracting Authority, Municipality of Bitola is located and carries out the regular activities.</w:t>
      </w:r>
    </w:p>
    <w:p>
      <w:pPr>
        <w:rPr>
          <w:rFonts w:hint="default" w:ascii="Times New Roman" w:hAnsi="Times New Roman" w:cs="Times New Roman"/>
          <w:sz w:val="22"/>
          <w:szCs w:val="22"/>
        </w:rPr>
      </w:pPr>
      <w:r>
        <w:rPr>
          <w:rFonts w:hint="default" w:ascii="Times New Roman" w:hAnsi="Times New Roman" w:cs="Times New Roman"/>
          <w:sz w:val="22"/>
          <w:szCs w:val="22"/>
        </w:rPr>
        <w:t>The project „Integration of Green Transport in Cities - Green Inter-e-Mobility “ is supported by the cross-border programme “Interreg IPA Cross-border Cooperation Programme Greece- Republic of North Macedonia 2014-2020".</w:t>
      </w:r>
    </w:p>
    <w:p>
      <w:pPr>
        <w:rPr>
          <w:rFonts w:hint="default" w:ascii="Times New Roman" w:hAnsi="Times New Roman" w:cs="Times New Roman"/>
          <w:sz w:val="22"/>
          <w:szCs w:val="22"/>
        </w:rPr>
      </w:pPr>
      <w:r>
        <w:rPr>
          <w:rFonts w:hint="default" w:ascii="Times New Roman" w:hAnsi="Times New Roman" w:cs="Times New Roman"/>
          <w:sz w:val="22"/>
          <w:szCs w:val="22"/>
        </w:rPr>
        <w:t>Pelagonia Region offer a great number of touristic attractions and major inland and water tourist destinations due to its high-value natural resources. The solar availability in the region is indicated for high performance of energy supply through PV panels. Also, residents, especially disabled or elderly ones, face difficulties in their daily transport, while students have to use conventional public transport or taxis for their transport to school.</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overall project’s objective is to design and apply an energy-efficient, regional intelligent transportation system with innovative solar-energy charging-stations for e-vehicles in all four Municipalities. </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main project outputs include the promotion of the environmental conservation of the area (through an integrated solution for reducing the carbon footprint of road facilities and transport) and the protection of its natural beauty, the enhancement of the tourist stream towards the cross-border area and of the cross-border cultural and sports relations, through the establishment of the transnational Bitola-Florina tourist route, and the facilitation of sportsmen and students in their daily transport and residents (elderly, disabled, distant-residents) in their daily on-demand transport in all four Municipalities, while the optimal route scheduling and realization of their transport by e-vehicles will greatly decrease their transportation expenses through a 20-year horizon. </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Through the Cross-Border approach, including the partner’s cooperation during the development and operation phases, the Municipalities will benefit by the mutual exchange of know-how and experiences among the cross-border actors and end-users of the e-vehicles. Moreover, the public, through the partners’ joint awareness initiatives for green mobility, and by making use of this new innovative technology, will come closer to environmental actions and ideas. Also, the establishment of the cross-border electric minibus route between Florina and Bitola will be combined with other sport and tourist activities and strengthen the relations between the two countries’ population. </w:t>
      </w:r>
    </w:p>
    <w:p>
      <w:pPr>
        <w:rPr>
          <w:rFonts w:hint="default" w:ascii="Times New Roman" w:hAnsi="Times New Roman" w:cs="Times New Roman"/>
          <w:sz w:val="22"/>
          <w:szCs w:val="22"/>
        </w:rPr>
      </w:pPr>
      <w:r>
        <w:rPr>
          <w:rFonts w:hint="default" w:ascii="Times New Roman" w:hAnsi="Times New Roman" w:cs="Times New Roman"/>
          <w:sz w:val="22"/>
          <w:szCs w:val="22"/>
        </w:rPr>
        <w:t>The project’s added value is the environmental conservation of the cross-border area, the region’s touristic promotion through transnational actions, the enhancement of the cross-border relations and the facilitation of the area’s residents in their daily transport, through the use of innovative technologies towards green transportation.</w:t>
      </w:r>
    </w:p>
    <w:p>
      <w:pPr>
        <w:rPr>
          <w:rFonts w:hint="default" w:ascii="Times New Roman" w:hAnsi="Times New Roman" w:cs="Times New Roman"/>
          <w:sz w:val="22"/>
          <w:szCs w:val="22"/>
        </w:rPr>
      </w:pPr>
      <w:r>
        <w:rPr>
          <w:rFonts w:hint="default" w:ascii="Times New Roman" w:hAnsi="Times New Roman" w:cs="Times New Roman"/>
          <w:sz w:val="22"/>
          <w:szCs w:val="22"/>
        </w:rPr>
        <w:t>EE is a key priority within the EU Strategy, and this translates into common EU policies for the Member States, including those addressing energy-efficiency. To accelerate the achievement of strategic targets, an integrated approach is needed with coordination between EU/national/regional/local energy policies.</w:t>
      </w:r>
    </w:p>
    <w:p>
      <w:pPr>
        <w:rPr>
          <w:rFonts w:hint="default" w:ascii="Times New Roman" w:hAnsi="Times New Roman" w:cs="Times New Roman"/>
          <w:sz w:val="22"/>
          <w:szCs w:val="22"/>
        </w:rPr>
      </w:pPr>
      <w:r>
        <w:rPr>
          <w:rFonts w:hint="default" w:ascii="Times New Roman" w:hAnsi="Times New Roman" w:cs="Times New Roman"/>
          <w:sz w:val="22"/>
          <w:szCs w:val="22"/>
        </w:rPr>
        <w:t>There is a strong background in the cooperation between all the partners, since they have all signed Memorandum of Understanding during previous projects. Therefore, the Green Inter-e-mobility project is the implementation of their commitment to cooperate and apply synergetic actions.. Also there is existing experience of successful cooperation between all the partners in the energy</w:t>
      </w:r>
      <w:r>
        <w:rPr>
          <w:rFonts w:hint="default" w:ascii="Times New Roman" w:hAnsi="Times New Roman" w:cs="Times New Roman"/>
        </w:rPr>
        <w:t xml:space="preserve"> </w:t>
      </w:r>
      <w:r>
        <w:rPr>
          <w:rFonts w:hint="default" w:ascii="Times New Roman" w:hAnsi="Times New Roman" w:cs="Times New Roman"/>
          <w:sz w:val="22"/>
          <w:szCs w:val="22"/>
        </w:rPr>
        <w:t xml:space="preserve">efficiency and transportation fields. The region offer a great number of touristic attractions and therefore, an intelligent network of electric mini-buses will bring added-value to these attractions. Additionally, the cross-border interconnection of these touristic sites will be enhanced by a regular cross-border route of a “touristic electric mini-bus”. Such an electric mini-bus interconnection can facilitate tourists sportsmen and the local population to identify many common characteristics between the two regions. Replacing the current transport modes with more energy-efficient ones, within a regional intelligent transportation system, will support the efficient realization of both the tourist promotion of the area, the sportsmen and student’s daily transportation. The new system will also promote the environmental conservation of the area and the protection of its natural beauty. Moreover, due to the heavy winter periods, residents in this region, and especially elderly, disabled, distant-residents, face great difficulties in their daily transport. This project faces this challenge and facilitates residents in these Municipalities (MUNIs) with the on-demand use of utility electric vehicles (e-vehicles). Furthermore, the solar availability in the region, which is indicated for high performance of energy supply through photovoltaic (PV) panels, could be exploited for replacing the conventional energy used by current transport, with renewable energy. The project is compatible with the broad EU energy policy context such as Climate-Energy packages, Energy Union and decarbonisation of transport, since it creates synergies between Renewable Energy Sources and transport users. </w:t>
      </w:r>
    </w:p>
    <w:p>
      <w:pPr>
        <w:pStyle w:val="3"/>
        <w:rPr>
          <w:rFonts w:hint="default" w:ascii="Times New Roman" w:hAnsi="Times New Roman" w:cs="Times New Roman"/>
        </w:rPr>
      </w:pPr>
      <w:bookmarkStart w:id="4" w:name="_Toc424210158"/>
      <w:r>
        <w:rPr>
          <w:rFonts w:hint="default" w:ascii="Times New Roman" w:hAnsi="Times New Roman" w:cs="Times New Roman"/>
        </w:rPr>
        <w:t>Current situation in the sector</w:t>
      </w:r>
      <w:bookmarkEnd w:id="4"/>
    </w:p>
    <w:p>
      <w:pPr>
        <w:pStyle w:val="58"/>
        <w:numPr>
          <w:ilvl w:val="0"/>
          <w:numId w:val="0"/>
        </w:numPr>
        <w:spacing w:after="120"/>
        <w:ind w:firstLine="499"/>
        <w:rPr>
          <w:rFonts w:hint="default" w:ascii="Times New Roman" w:hAnsi="Times New Roman" w:cs="Times New Roman"/>
          <w:sz w:val="22"/>
          <w:szCs w:val="22"/>
        </w:rPr>
      </w:pPr>
      <w:r>
        <w:rPr>
          <w:rFonts w:hint="default" w:ascii="Times New Roman" w:hAnsi="Times New Roman" w:cs="Times New Roman"/>
          <w:sz w:val="22"/>
          <w:szCs w:val="22"/>
        </w:rPr>
        <w:t xml:space="preserve">Municipality of Bitola is responsible for developing/implementing energy-efficiency (EE) policies and action plans </w:t>
      </w:r>
      <w:r>
        <w:rPr>
          <w:rFonts w:hint="default" w:ascii="Times New Roman" w:hAnsi="Times New Roman" w:cs="Times New Roman"/>
          <w:sz w:val="22"/>
          <w:szCs w:val="22"/>
          <w:lang w:val="en-US"/>
        </w:rPr>
        <w:t xml:space="preserve">and </w:t>
      </w:r>
      <w:r>
        <w:rPr>
          <w:rFonts w:hint="default" w:ascii="Times New Roman" w:hAnsi="Times New Roman" w:cs="Times New Roman"/>
          <w:sz w:val="22"/>
          <w:szCs w:val="22"/>
        </w:rPr>
        <w:t>have capacities to influence public policies in their area of activity directly. Overall all governance levels are represented (local/regional/national) ensuring wide applicability of project outcomes and uptake at all policy levels. The responsibility of the municipality is to increase the insufficient capacities of public administrations to develop reliable, cost-effective EE action plans.</w:t>
      </w:r>
    </w:p>
    <w:p>
      <w:pPr>
        <w:pStyle w:val="58"/>
        <w:numPr>
          <w:ilvl w:val="0"/>
          <w:numId w:val="0"/>
        </w:numPr>
        <w:spacing w:after="120"/>
        <w:ind w:firstLine="499"/>
        <w:rPr>
          <w:rFonts w:hint="default" w:ascii="Times New Roman" w:hAnsi="Times New Roman" w:cs="Times New Roman"/>
          <w:sz w:val="22"/>
          <w:szCs w:val="22"/>
        </w:rPr>
      </w:pPr>
      <w:r>
        <w:rPr>
          <w:rFonts w:hint="default" w:ascii="Times New Roman" w:hAnsi="Times New Roman" w:cs="Times New Roman"/>
          <w:sz w:val="22"/>
          <w:szCs w:val="22"/>
        </w:rPr>
        <w:t xml:space="preserve">The Municipality of Bitola is a local public authority with the capacity to influence local/regional/national policies. It has 140 staff, 10 of which dedicated to national/EU projects implementation. There is a Low for Energy efficiency from 5 th of February 2020   </w:t>
      </w:r>
    </w:p>
    <w:p>
      <w:pPr>
        <w:pStyle w:val="58"/>
        <w:numPr>
          <w:ilvl w:val="0"/>
          <w:numId w:val="0"/>
        </w:numPr>
        <w:spacing w:after="120"/>
        <w:ind w:firstLine="499"/>
        <w:rPr>
          <w:rFonts w:hint="default" w:ascii="Times New Roman" w:hAnsi="Times New Roman" w:cs="Times New Roman"/>
          <w:sz w:val="22"/>
          <w:szCs w:val="22"/>
        </w:rPr>
      </w:pPr>
      <w:r>
        <w:rPr>
          <w:rFonts w:hint="default" w:ascii="Times New Roman" w:hAnsi="Times New Roman" w:cs="Times New Roman"/>
          <w:sz w:val="22"/>
          <w:szCs w:val="22"/>
          <w:lang w:val="en-US"/>
        </w:rPr>
        <w:t>With this project Municipality of Bitola will influence in development of the infrastructure for using solar energy for charging e- vehicles, also w</w:t>
      </w:r>
      <w:r>
        <w:rPr>
          <w:rFonts w:hint="default" w:ascii="Times New Roman" w:hAnsi="Times New Roman" w:cs="Times New Roman"/>
          <w:sz w:val="22"/>
          <w:szCs w:val="22"/>
        </w:rPr>
        <w:t xml:space="preserve">ith promotional activities and the pilot installations there will be development of the market for e vehicles and solar charging stations </w:t>
      </w:r>
    </w:p>
    <w:p>
      <w:pPr>
        <w:pStyle w:val="58"/>
        <w:numPr>
          <w:ilvl w:val="0"/>
          <w:numId w:val="0"/>
        </w:numPr>
        <w:spacing w:after="120"/>
        <w:ind w:firstLine="499"/>
        <w:rPr>
          <w:rFonts w:hint="default" w:ascii="Times New Roman" w:hAnsi="Times New Roman" w:cs="Times New Roman"/>
          <w:sz w:val="22"/>
          <w:szCs w:val="22"/>
        </w:rPr>
      </w:pPr>
      <w:r>
        <w:rPr>
          <w:rFonts w:hint="default" w:ascii="Times New Roman" w:hAnsi="Times New Roman" w:cs="Times New Roman"/>
          <w:sz w:val="22"/>
          <w:szCs w:val="22"/>
        </w:rPr>
        <w:t>Policy uptake and community engagement. The direct involvement of partners in the project who have a multiplier role will ensure wide dissemination-awareness raising of the relevant target groups.</w:t>
      </w:r>
    </w:p>
    <w:p>
      <w:pPr>
        <w:pStyle w:val="3"/>
        <w:rPr>
          <w:rFonts w:hint="default" w:ascii="Times New Roman" w:hAnsi="Times New Roman" w:cs="Times New Roman"/>
        </w:rPr>
      </w:pPr>
      <w:bookmarkStart w:id="5" w:name="_Toc424210159"/>
      <w:r>
        <w:rPr>
          <w:rFonts w:hint="default" w:ascii="Times New Roman" w:hAnsi="Times New Roman" w:cs="Times New Roman"/>
        </w:rPr>
        <w:t>Related programmes and other donor activities</w:t>
      </w:r>
      <w:bookmarkEnd w:id="5"/>
    </w:p>
    <w:p>
      <w:pPr>
        <w:rPr>
          <w:rFonts w:hint="default" w:ascii="Times New Roman" w:hAnsi="Times New Roman" w:cs="Times New Roman"/>
          <w:sz w:val="22"/>
          <w:szCs w:val="22"/>
        </w:rPr>
      </w:pPr>
      <w:r>
        <w:rPr>
          <w:rFonts w:hint="default" w:ascii="Times New Roman" w:hAnsi="Times New Roman" w:cs="Times New Roman"/>
          <w:sz w:val="22"/>
          <w:szCs w:val="22"/>
        </w:rPr>
        <w:t>N/A</w:t>
      </w:r>
    </w:p>
    <w:p>
      <w:pPr>
        <w:pStyle w:val="2"/>
        <w:rPr>
          <w:rFonts w:hint="default" w:ascii="Times New Roman" w:hAnsi="Times New Roman" w:cs="Times New Roman"/>
        </w:rPr>
      </w:pPr>
      <w:bookmarkStart w:id="6" w:name="_Toc424210160"/>
      <w:r>
        <w:rPr>
          <w:rFonts w:hint="default" w:ascii="Times New Roman" w:hAnsi="Times New Roman" w:cs="Times New Roman"/>
        </w:rPr>
        <w:t>OBJECTIVE, PURPOSE &amp; EXPECTED RESULTS</w:t>
      </w:r>
      <w:bookmarkEnd w:id="6"/>
    </w:p>
    <w:p>
      <w:pPr>
        <w:pStyle w:val="3"/>
        <w:rPr>
          <w:rFonts w:hint="default" w:ascii="Times New Roman" w:hAnsi="Times New Roman" w:cs="Times New Roman"/>
        </w:rPr>
      </w:pPr>
      <w:bookmarkStart w:id="7" w:name="_Toc424210161"/>
      <w:r>
        <w:rPr>
          <w:rFonts w:hint="default" w:ascii="Times New Roman" w:hAnsi="Times New Roman" w:cs="Times New Roman"/>
        </w:rPr>
        <w:t>Overall objective</w:t>
      </w:r>
      <w:bookmarkEnd w:id="7"/>
    </w:p>
    <w:p>
      <w:pPr>
        <w:rPr>
          <w:rFonts w:hint="default" w:ascii="Times New Roman" w:hAnsi="Times New Roman" w:cs="Times New Roman"/>
          <w:sz w:val="22"/>
          <w:szCs w:val="22"/>
        </w:rPr>
      </w:pPr>
      <w:r>
        <w:rPr>
          <w:rFonts w:hint="default" w:ascii="Times New Roman" w:hAnsi="Times New Roman" w:cs="Times New Roman"/>
          <w:sz w:val="22"/>
          <w:szCs w:val="22"/>
        </w:rPr>
        <w:t>The overall objective of the project of which this contract will be a part is as follows:</w:t>
      </w:r>
    </w:p>
    <w:p>
      <w:pPr>
        <w:rPr>
          <w:rFonts w:hint="default" w:ascii="Times New Roman" w:hAnsi="Times New Roman" w:cs="Times New Roman"/>
          <w:sz w:val="22"/>
          <w:szCs w:val="22"/>
        </w:rPr>
      </w:pPr>
      <w:r>
        <w:rPr>
          <w:rFonts w:hint="default" w:ascii="Times New Roman" w:hAnsi="Times New Roman" w:cs="Times New Roman"/>
          <w:sz w:val="22"/>
          <w:szCs w:val="22"/>
        </w:rPr>
        <w:t>The main project's objective is to design and apply an energy-efficient, regional intelligent transportation system-ITS which will support the efficient realization of both the tourist promotion of the cross-border area, the student’s daily transport and the facilitation of residents in their daily transport. Specific objectives are:</w:t>
      </w:r>
    </w:p>
    <w:p>
      <w:pPr>
        <w:rPr>
          <w:rFonts w:hint="default" w:ascii="Times New Roman" w:hAnsi="Times New Roman" w:cs="Times New Roman"/>
          <w:sz w:val="22"/>
          <w:szCs w:val="22"/>
        </w:rPr>
      </w:pPr>
      <w:r>
        <w:rPr>
          <w:rFonts w:hint="default" w:ascii="Times New Roman" w:hAnsi="Times New Roman" w:cs="Times New Roman"/>
          <w:sz w:val="22"/>
          <w:szCs w:val="22"/>
        </w:rPr>
        <w:t>(a)The added value of the area's touristic sites through the e-minibuses routes.</w:t>
      </w:r>
    </w:p>
    <w:p>
      <w:pPr>
        <w:rPr>
          <w:rFonts w:hint="default" w:ascii="Times New Roman" w:hAnsi="Times New Roman" w:cs="Times New Roman"/>
          <w:sz w:val="22"/>
          <w:szCs w:val="22"/>
        </w:rPr>
      </w:pPr>
      <w:r>
        <w:rPr>
          <w:rFonts w:hint="default" w:ascii="Times New Roman" w:hAnsi="Times New Roman" w:cs="Times New Roman"/>
          <w:sz w:val="22"/>
          <w:szCs w:val="22"/>
        </w:rPr>
        <w:t>(b)The enhancement of the cross-border cultural relations through the route connecting Bitola-Florina.</w:t>
      </w:r>
    </w:p>
    <w:p>
      <w:pPr>
        <w:rPr>
          <w:rFonts w:hint="default" w:ascii="Times New Roman" w:hAnsi="Times New Roman" w:cs="Times New Roman"/>
          <w:sz w:val="22"/>
          <w:szCs w:val="22"/>
        </w:rPr>
      </w:pPr>
      <w:r>
        <w:rPr>
          <w:rFonts w:hint="default" w:ascii="Times New Roman" w:hAnsi="Times New Roman" w:cs="Times New Roman"/>
          <w:sz w:val="22"/>
          <w:szCs w:val="22"/>
        </w:rPr>
        <w:t>(c)An optimal route scheduling in coordination with the design &amp; implementation of PV charging stations for minibuses.-Programme’s object. : Improving cross-border road access &amp; mobility with targeted interventions of small scale infrastructure</w:t>
      </w:r>
    </w:p>
    <w:p>
      <w:pPr>
        <w:rPr>
          <w:rFonts w:hint="default" w:ascii="Times New Roman" w:hAnsi="Times New Roman" w:cs="Times New Roman"/>
          <w:sz w:val="22"/>
          <w:szCs w:val="22"/>
        </w:rPr>
      </w:pPr>
      <w:r>
        <w:rPr>
          <w:rFonts w:hint="default" w:ascii="Times New Roman" w:hAnsi="Times New Roman" w:cs="Times New Roman"/>
          <w:sz w:val="22"/>
          <w:szCs w:val="22"/>
        </w:rPr>
        <w:t>(d)The realization of the ITS that will</w:t>
      </w:r>
      <w:r>
        <w:rPr>
          <w:rFonts w:hint="default" w:ascii="Times New Roman" w:hAnsi="Times New Roman" w:cs="Times New Roman"/>
        </w:rPr>
        <w:t xml:space="preserve"> </w:t>
      </w:r>
      <w:r>
        <w:rPr>
          <w:rFonts w:hint="default" w:ascii="Times New Roman" w:hAnsi="Times New Roman" w:cs="Times New Roman"/>
          <w:sz w:val="22"/>
          <w:szCs w:val="22"/>
        </w:rPr>
        <w:t>facilitate both tourists, residents’ (elderly, disabled, distant-residents) and students’ daily transportation. Especially for accessibility of disabled people, a utility e-vehicle and a relative smart phone application is predicted.-Progr.obj. : ICT systems &amp; equipment to improve check point services &amp; facilities</w:t>
      </w:r>
    </w:p>
    <w:p>
      <w:pPr>
        <w:rPr>
          <w:rFonts w:hint="default" w:ascii="Times New Roman" w:hAnsi="Times New Roman" w:cs="Times New Roman"/>
          <w:sz w:val="22"/>
          <w:szCs w:val="22"/>
        </w:rPr>
      </w:pPr>
      <w:r>
        <w:rPr>
          <w:rFonts w:hint="default" w:ascii="Times New Roman" w:hAnsi="Times New Roman" w:cs="Times New Roman"/>
          <w:sz w:val="22"/>
          <w:szCs w:val="22"/>
        </w:rPr>
        <w:t>(e)The decarbonisation of transport and the support to the electricity grid.-Progr.obj.: Integrated solutions for reducing the carbon footprint of road facilities &amp; transport in cross-border area</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(f)Cooperation between partners during the optimal route studies, development &amp; operation phases. </w:t>
      </w:r>
    </w:p>
    <w:p>
      <w:pPr>
        <w:rPr>
          <w:rFonts w:hint="default" w:ascii="Times New Roman" w:hAnsi="Times New Roman" w:cs="Times New Roman"/>
          <w:sz w:val="22"/>
          <w:szCs w:val="22"/>
        </w:rPr>
      </w:pPr>
      <w:r>
        <w:rPr>
          <w:rFonts w:hint="default" w:ascii="Times New Roman" w:hAnsi="Times New Roman" w:cs="Times New Roman"/>
          <w:sz w:val="22"/>
          <w:szCs w:val="22"/>
        </w:rPr>
        <w:t>(g)Public awareness about the integration of e-vehicles fuelled by the sun in cities, and communication &amp; dissemination of the project results to national, regional &amp; local authorities to promote green transport.-Progr.obj.: Small scale investments in energy efficiency, in check point facilities &amp; public buildings of cross-border area, including joint awareness initiatives for energy efficiency</w:t>
      </w:r>
    </w:p>
    <w:p>
      <w:pPr>
        <w:pStyle w:val="3"/>
        <w:rPr>
          <w:rFonts w:hint="default" w:ascii="Times New Roman" w:hAnsi="Times New Roman" w:cs="Times New Roman"/>
        </w:rPr>
      </w:pPr>
      <w:bookmarkStart w:id="8" w:name="_Toc424210162"/>
      <w:r>
        <w:rPr>
          <w:rFonts w:hint="default" w:ascii="Times New Roman" w:hAnsi="Times New Roman" w:cs="Times New Roman"/>
        </w:rPr>
        <w:t>Purpose</w:t>
      </w:r>
      <w:bookmarkEnd w:id="8"/>
    </w:p>
    <w:p>
      <w:pPr>
        <w:keepNext/>
        <w:keepLines/>
        <w:rPr>
          <w:rFonts w:hint="default" w:ascii="Times New Roman" w:hAnsi="Times New Roman" w:cs="Times New Roman"/>
          <w:sz w:val="22"/>
          <w:szCs w:val="22"/>
        </w:rPr>
      </w:pPr>
      <w:r>
        <w:rPr>
          <w:rFonts w:hint="default" w:ascii="Times New Roman" w:hAnsi="Times New Roman" w:cs="Times New Roman"/>
          <w:sz w:val="22"/>
          <w:szCs w:val="22"/>
        </w:rPr>
        <w:t>The purposes of this contract are as follows:</w:t>
      </w:r>
    </w:p>
    <w:p>
      <w:pPr>
        <w:widowControl/>
        <w:shd w:val="clear" w:color="auto" w:fill="FFFFFF"/>
        <w:spacing w:before="120" w:after="120"/>
        <w:ind w:firstLine="360"/>
        <w:jc w:val="both"/>
        <w:rPr>
          <w:rFonts w:hint="default" w:ascii="Times New Roman" w:hAnsi="Times New Roman" w:cs="Times New Roman"/>
          <w:snapToGrid/>
          <w:sz w:val="22"/>
          <w:szCs w:val="22"/>
          <w:lang w:val="en-US" w:eastAsia="en-GB"/>
        </w:rPr>
      </w:pPr>
      <w:r>
        <w:rPr>
          <w:rFonts w:hint="default" w:ascii="Times New Roman" w:hAnsi="Times New Roman" w:cs="Times New Roman"/>
          <w:snapToGrid/>
          <w:sz w:val="22"/>
          <w:szCs w:val="22"/>
          <w:lang w:val="en-US" w:eastAsia="en-GB"/>
        </w:rPr>
        <w:t xml:space="preserve">Procurement of the communication system that will include technical solution, equipment, installation, application, software for communication between two electric vehicles, charging station, users etc. And everything needed for this service to be completed and functional. </w:t>
      </w:r>
    </w:p>
    <w:p>
      <w:pPr>
        <w:pStyle w:val="3"/>
        <w:rPr>
          <w:rFonts w:hint="default" w:ascii="Times New Roman" w:hAnsi="Times New Roman" w:cs="Times New Roman"/>
        </w:rPr>
      </w:pPr>
      <w:bookmarkStart w:id="9" w:name="_Toc424210163"/>
      <w:r>
        <w:rPr>
          <w:rFonts w:hint="default" w:ascii="Times New Roman" w:hAnsi="Times New Roman" w:cs="Times New Roman"/>
        </w:rPr>
        <w:t>Results to be achieved by the contractor</w:t>
      </w:r>
      <w:bookmarkEnd w:id="9"/>
    </w:p>
    <w:p>
      <w:pPr>
        <w:spacing w:after="120"/>
        <w:rPr>
          <w:rFonts w:hint="default" w:ascii="Times New Roman" w:hAnsi="Times New Roman" w:cs="Times New Roman"/>
          <w:sz w:val="22"/>
          <w:szCs w:val="22"/>
        </w:rPr>
      </w:pPr>
      <w:r>
        <w:rPr>
          <w:rFonts w:hint="default" w:ascii="Times New Roman" w:hAnsi="Times New Roman" w:cs="Times New Roman"/>
          <w:sz w:val="22"/>
          <w:szCs w:val="22"/>
        </w:rPr>
        <w:t>The expected results by the contractor are</w:t>
      </w:r>
    </w:p>
    <w:p>
      <w:pPr>
        <w:spacing w:after="120"/>
        <w:rPr>
          <w:rFonts w:hint="default" w:ascii="Times New Roman" w:hAnsi="Times New Roman" w:cs="Times New Roman"/>
          <w:sz w:val="22"/>
          <w:szCs w:val="22"/>
        </w:rPr>
      </w:pPr>
      <w:r>
        <w:rPr>
          <w:rFonts w:hint="default" w:ascii="Times New Roman" w:hAnsi="Times New Roman" w:cs="Times New Roman"/>
          <w:snapToGrid/>
          <w:sz w:val="22"/>
          <w:szCs w:val="22"/>
          <w:lang w:val="en-US" w:eastAsia="en-GB"/>
        </w:rPr>
        <w:t>Establishing functional communication system that will include technical solution, equipment, installation, application, software for communication between two electric vehicles, charging station, users etc. and everything needed for this service to be completed and functional.</w:t>
      </w:r>
    </w:p>
    <w:p>
      <w:pPr>
        <w:pStyle w:val="2"/>
        <w:rPr>
          <w:rFonts w:hint="default" w:ascii="Times New Roman" w:hAnsi="Times New Roman" w:cs="Times New Roman"/>
        </w:rPr>
      </w:pPr>
      <w:bookmarkStart w:id="10" w:name="_Toc424210164"/>
      <w:r>
        <w:rPr>
          <w:rFonts w:hint="default" w:ascii="Times New Roman" w:hAnsi="Times New Roman" w:cs="Times New Roman"/>
        </w:rPr>
        <w:t>ASSUMPTIONS &amp; RISKS</w:t>
      </w:r>
      <w:bookmarkEnd w:id="10"/>
    </w:p>
    <w:p>
      <w:pPr>
        <w:pStyle w:val="3"/>
        <w:rPr>
          <w:rFonts w:hint="default" w:ascii="Times New Roman" w:hAnsi="Times New Roman" w:cs="Times New Roman"/>
        </w:rPr>
      </w:pPr>
      <w:bookmarkStart w:id="11" w:name="_Toc424210165"/>
      <w:r>
        <w:rPr>
          <w:rFonts w:hint="default" w:ascii="Times New Roman" w:hAnsi="Times New Roman" w:cs="Times New Roman"/>
        </w:rPr>
        <w:t>Assumptions underlying the project</w:t>
      </w:r>
      <w:bookmarkEnd w:id="11"/>
    </w:p>
    <w:p>
      <w:pPr>
        <w:spacing w:after="0"/>
        <w:rPr>
          <w:rFonts w:hint="default" w:ascii="Times New Roman" w:hAnsi="Times New Roman" w:cs="Times New Roman"/>
          <w:sz w:val="22"/>
          <w:szCs w:val="22"/>
        </w:rPr>
      </w:pPr>
      <w:r>
        <w:rPr>
          <w:rFonts w:hint="default" w:ascii="Times New Roman" w:hAnsi="Times New Roman" w:cs="Times New Roman"/>
          <w:sz w:val="22"/>
          <w:szCs w:val="22"/>
        </w:rPr>
        <w:t>•</w:t>
      </w:r>
      <w:r>
        <w:rPr>
          <w:rFonts w:hint="default" w:ascii="Times New Roman" w:hAnsi="Times New Roman" w:cs="Times New Roman"/>
          <w:sz w:val="22"/>
          <w:szCs w:val="22"/>
        </w:rPr>
        <w:tab/>
      </w:r>
      <w:r>
        <w:rPr>
          <w:rFonts w:hint="default" w:ascii="Times New Roman" w:hAnsi="Times New Roman" w:cs="Times New Roman"/>
          <w:sz w:val="22"/>
          <w:szCs w:val="22"/>
        </w:rPr>
        <w:t xml:space="preserve">Good cooperation between all parties involved in the project </w:t>
      </w:r>
    </w:p>
    <w:p>
      <w:pPr>
        <w:spacing w:after="0"/>
        <w:rPr>
          <w:rFonts w:hint="default" w:ascii="Times New Roman" w:hAnsi="Times New Roman" w:cs="Times New Roman"/>
          <w:sz w:val="22"/>
          <w:szCs w:val="22"/>
        </w:rPr>
      </w:pPr>
      <w:r>
        <w:rPr>
          <w:rFonts w:hint="default" w:ascii="Times New Roman" w:hAnsi="Times New Roman" w:cs="Times New Roman"/>
          <w:sz w:val="22"/>
          <w:szCs w:val="22"/>
        </w:rPr>
        <w:t>•</w:t>
      </w:r>
      <w:r>
        <w:rPr>
          <w:rFonts w:hint="default" w:ascii="Times New Roman" w:hAnsi="Times New Roman" w:cs="Times New Roman"/>
          <w:sz w:val="22"/>
          <w:szCs w:val="22"/>
        </w:rPr>
        <w:tab/>
      </w:r>
      <w:r>
        <w:rPr>
          <w:rFonts w:hint="default" w:ascii="Times New Roman" w:hAnsi="Times New Roman" w:cs="Times New Roman"/>
          <w:sz w:val="22"/>
          <w:szCs w:val="22"/>
        </w:rPr>
        <w:t>Constant and timely support from the Project team;</w:t>
      </w:r>
    </w:p>
    <w:p>
      <w:pPr>
        <w:pStyle w:val="3"/>
        <w:rPr>
          <w:rFonts w:hint="default" w:ascii="Times New Roman" w:hAnsi="Times New Roman" w:cs="Times New Roman"/>
        </w:rPr>
      </w:pPr>
      <w:bookmarkStart w:id="12" w:name="_Toc424210166"/>
      <w:r>
        <w:rPr>
          <w:rFonts w:hint="default" w:ascii="Times New Roman" w:hAnsi="Times New Roman" w:cs="Times New Roman"/>
        </w:rPr>
        <w:t>Risks</w:t>
      </w:r>
      <w:bookmarkEnd w:id="12"/>
    </w:p>
    <w:p>
      <w:pPr>
        <w:rPr>
          <w:rFonts w:hint="default" w:ascii="Times New Roman" w:hAnsi="Times New Roman" w:cs="Times New Roman"/>
          <w:sz w:val="22"/>
          <w:szCs w:val="22"/>
        </w:rPr>
      </w:pPr>
      <w:bookmarkStart w:id="13" w:name="_Toc424210167"/>
      <w:r>
        <w:rPr>
          <w:rFonts w:hint="default" w:ascii="Times New Roman" w:hAnsi="Times New Roman" w:cs="Times New Roman"/>
          <w:sz w:val="22"/>
          <w:szCs w:val="22"/>
        </w:rPr>
        <w:t>•</w:t>
      </w:r>
      <w:r>
        <w:rPr>
          <w:rFonts w:hint="default" w:ascii="Times New Roman" w:hAnsi="Times New Roman" w:cs="Times New Roman"/>
          <w:sz w:val="22"/>
          <w:szCs w:val="22"/>
        </w:rPr>
        <w:tab/>
      </w:r>
      <w:r>
        <w:rPr>
          <w:rFonts w:hint="default" w:ascii="Times New Roman" w:hAnsi="Times New Roman" w:cs="Times New Roman"/>
          <w:sz w:val="22"/>
          <w:szCs w:val="22"/>
        </w:rPr>
        <w:t>Low level of communication among the project stakeholders</w:t>
      </w:r>
    </w:p>
    <w:p>
      <w:pPr>
        <w:rPr>
          <w:rFonts w:hint="default" w:ascii="Times New Roman" w:hAnsi="Times New Roman" w:cs="Times New Roman"/>
          <w:sz w:val="22"/>
          <w:szCs w:val="22"/>
        </w:rPr>
      </w:pPr>
      <w:r>
        <w:rPr>
          <w:rFonts w:hint="default" w:ascii="Times New Roman" w:hAnsi="Times New Roman" w:cs="Times New Roman"/>
          <w:sz w:val="22"/>
          <w:szCs w:val="22"/>
        </w:rPr>
        <w:t>•</w:t>
      </w:r>
      <w:r>
        <w:rPr>
          <w:rFonts w:hint="default" w:ascii="Times New Roman" w:hAnsi="Times New Roman" w:cs="Times New Roman"/>
          <w:sz w:val="22"/>
          <w:szCs w:val="22"/>
        </w:rPr>
        <w:tab/>
      </w:r>
      <w:r>
        <w:rPr>
          <w:rFonts w:hint="default" w:ascii="Times New Roman" w:hAnsi="Times New Roman" w:cs="Times New Roman"/>
          <w:sz w:val="22"/>
          <w:szCs w:val="22"/>
        </w:rPr>
        <w:t>Failure to comply with the respective deadlines for completion and launching of the tender procedures;</w:t>
      </w:r>
    </w:p>
    <w:p>
      <w:pPr>
        <w:pStyle w:val="2"/>
        <w:rPr>
          <w:rFonts w:hint="default" w:ascii="Times New Roman" w:hAnsi="Times New Roman" w:cs="Times New Roman"/>
        </w:rPr>
      </w:pPr>
      <w:r>
        <w:rPr>
          <w:rFonts w:hint="default" w:ascii="Times New Roman" w:hAnsi="Times New Roman" w:cs="Times New Roman"/>
        </w:rPr>
        <w:t>SCOPE OF THE WORK</w:t>
      </w:r>
      <w:bookmarkEnd w:id="13"/>
    </w:p>
    <w:p>
      <w:pPr>
        <w:pStyle w:val="3"/>
        <w:rPr>
          <w:rFonts w:hint="default" w:ascii="Times New Roman" w:hAnsi="Times New Roman" w:cs="Times New Roman"/>
        </w:rPr>
      </w:pPr>
      <w:bookmarkStart w:id="14" w:name="_Toc424210168"/>
      <w:r>
        <w:rPr>
          <w:rFonts w:hint="default" w:ascii="Times New Roman" w:hAnsi="Times New Roman" w:cs="Times New Roman"/>
        </w:rPr>
        <w:t>General</w:t>
      </w:r>
      <w:bookmarkEnd w:id="14"/>
    </w:p>
    <w:p>
      <w:pPr>
        <w:pStyle w:val="4"/>
        <w:keepNext w:val="0"/>
        <w:rPr>
          <w:rFonts w:hint="default" w:ascii="Times New Roman" w:hAnsi="Times New Roman" w:cs="Times New Roman"/>
        </w:rPr>
      </w:pPr>
      <w:r>
        <w:rPr>
          <w:rFonts w:hint="default" w:ascii="Times New Roman" w:hAnsi="Times New Roman" w:cs="Times New Roman"/>
        </w:rPr>
        <w:t>Description of the assignment</w:t>
      </w:r>
    </w:p>
    <w:p>
      <w:pPr>
        <w:keepNext/>
        <w:keepLines/>
        <w:ind w:firstLine="567"/>
        <w:rPr>
          <w:rFonts w:hint="default" w:ascii="Times New Roman" w:hAnsi="Times New Roman" w:cs="Times New Roman"/>
          <w:snapToGrid/>
          <w:sz w:val="22"/>
          <w:szCs w:val="22"/>
          <w:lang w:val="en-US" w:eastAsia="en-GB"/>
        </w:rPr>
      </w:pPr>
      <w:bookmarkStart w:id="15" w:name="_Hlk50533875"/>
      <w:bookmarkStart w:id="16" w:name="_Hlk50544737"/>
      <w:r>
        <w:rPr>
          <w:rFonts w:hint="default" w:ascii="Times New Roman" w:hAnsi="Times New Roman" w:cs="Times New Roman"/>
          <w:snapToGrid/>
          <w:sz w:val="22"/>
          <w:szCs w:val="22"/>
          <w:lang w:val="en-US" w:eastAsia="en-GB"/>
        </w:rPr>
        <w:t>Establishing functional communication system that will include technical solution, equipment, installation, application, software for communication between two electric vehicles, charging station, users etc. and everything needed for this service to be completed and functional.</w:t>
      </w:r>
    </w:p>
    <w:bookmarkEnd w:id="15"/>
    <w:bookmarkEnd w:id="16"/>
    <w:p>
      <w:pPr>
        <w:pStyle w:val="4"/>
        <w:keepNext w:val="0"/>
        <w:rPr>
          <w:rFonts w:hint="default" w:ascii="Times New Roman" w:hAnsi="Times New Roman" w:cs="Times New Roman"/>
        </w:rPr>
      </w:pPr>
      <w:r>
        <w:rPr>
          <w:rFonts w:hint="default" w:ascii="Times New Roman" w:hAnsi="Times New Roman" w:cs="Times New Roman"/>
        </w:rPr>
        <w:t>Geographical area to be covered</w:t>
      </w:r>
    </w:p>
    <w:p>
      <w:pPr>
        <w:rPr>
          <w:rFonts w:hint="default" w:ascii="Times New Roman" w:hAnsi="Times New Roman" w:cs="Times New Roman"/>
          <w:sz w:val="22"/>
          <w:szCs w:val="22"/>
        </w:rPr>
      </w:pPr>
      <w:r>
        <w:rPr>
          <w:rFonts w:hint="default" w:ascii="Times New Roman" w:hAnsi="Times New Roman" w:cs="Times New Roman"/>
          <w:sz w:val="22"/>
          <w:szCs w:val="22"/>
        </w:rPr>
        <w:t>Bitola Pelagonia region.</w:t>
      </w:r>
    </w:p>
    <w:p>
      <w:pPr>
        <w:pStyle w:val="4"/>
        <w:keepNext w:val="0"/>
        <w:rPr>
          <w:rFonts w:hint="default" w:ascii="Times New Roman" w:hAnsi="Times New Roman" w:cs="Times New Roman"/>
        </w:rPr>
      </w:pPr>
      <w:r>
        <w:rPr>
          <w:rFonts w:hint="default" w:ascii="Times New Roman" w:hAnsi="Times New Roman" w:cs="Times New Roman"/>
        </w:rPr>
        <w:t>Target groups</w:t>
      </w:r>
    </w:p>
    <w:p>
      <w:pPr>
        <w:rPr>
          <w:rFonts w:hint="default" w:ascii="Times New Roman" w:hAnsi="Times New Roman" w:cs="Times New Roman"/>
          <w:sz w:val="22"/>
          <w:szCs w:val="22"/>
        </w:rPr>
      </w:pPr>
      <w:r>
        <w:rPr>
          <w:rFonts w:hint="default" w:ascii="Times New Roman" w:hAnsi="Times New Roman" w:cs="Times New Roman"/>
          <w:sz w:val="22"/>
          <w:szCs w:val="22"/>
        </w:rPr>
        <w:t>Local citizens, sportsmen, students, tourist’s elderly, disabled and distant-residents etc.</w:t>
      </w:r>
    </w:p>
    <w:p>
      <w:pPr>
        <w:pStyle w:val="3"/>
        <w:rPr>
          <w:rFonts w:hint="default" w:ascii="Times New Roman" w:hAnsi="Times New Roman" w:cs="Times New Roman"/>
        </w:rPr>
      </w:pPr>
      <w:bookmarkStart w:id="17" w:name="_Toc424210169"/>
      <w:bookmarkStart w:id="18" w:name="_Ref20657225"/>
      <w:r>
        <w:rPr>
          <w:rFonts w:hint="default" w:ascii="Times New Roman" w:hAnsi="Times New Roman" w:cs="Times New Roman"/>
        </w:rPr>
        <w:t>Specific work</w:t>
      </w:r>
      <w:bookmarkEnd w:id="17"/>
      <w:bookmarkEnd w:id="18"/>
    </w:p>
    <w:p>
      <w:pPr>
        <w:widowControl/>
        <w:shd w:val="clear" w:color="auto" w:fill="FFFFFF"/>
        <w:spacing w:before="120" w:after="120"/>
        <w:ind w:firstLine="360"/>
        <w:jc w:val="both"/>
        <w:rPr>
          <w:rFonts w:hint="default" w:ascii="Times New Roman" w:hAnsi="Times New Roman" w:cs="Times New Roman"/>
          <w:szCs w:val="22"/>
        </w:rPr>
      </w:pPr>
      <w:r>
        <w:rPr>
          <w:rFonts w:hint="default" w:ascii="Times New Roman" w:hAnsi="Times New Roman" w:cs="Times New Roman"/>
          <w:szCs w:val="22"/>
        </w:rPr>
        <w:t>Procurement &amp; Installation of the communication systems for Bitola Municipality</w:t>
      </w:r>
    </w:p>
    <w:p>
      <w:pPr>
        <w:widowControl/>
        <w:shd w:val="clear" w:color="auto" w:fill="FFFFFF"/>
        <w:spacing w:before="120" w:after="120"/>
        <w:ind w:firstLine="360"/>
        <w:jc w:val="both"/>
        <w:rPr>
          <w:rFonts w:hint="default" w:ascii="Times New Roman" w:hAnsi="Times New Roman" w:cs="Times New Roman"/>
          <w:snapToGrid/>
          <w:sz w:val="22"/>
          <w:szCs w:val="22"/>
          <w:lang w:val="en-US" w:eastAsia="en-GB"/>
        </w:rPr>
      </w:pPr>
      <w:r>
        <w:rPr>
          <w:rFonts w:hint="default" w:ascii="Times New Roman" w:hAnsi="Times New Roman" w:cs="Times New Roman"/>
          <w:snapToGrid/>
          <w:sz w:val="22"/>
          <w:szCs w:val="22"/>
          <w:lang w:val="en-US" w:eastAsia="en-GB"/>
        </w:rPr>
        <w:t xml:space="preserve">Procurement of the communication system that will include technical solution, equipment, installation, application, software for communication between two electric vehicles, charging station, users etc. and everything needed for this service to be completed and functional. </w:t>
      </w:r>
      <w:r>
        <w:rPr>
          <w:rFonts w:hint="default" w:ascii="Times New Roman" w:hAnsi="Times New Roman"/>
          <w:snapToGrid/>
          <w:sz w:val="22"/>
          <w:szCs w:val="22"/>
          <w:lang w:val="en-US" w:eastAsia="en-GB"/>
        </w:rPr>
        <w:t xml:space="preserve">Minimum warranty period of the whole system is 12 months and including this period the contractor must maintenance whole system including everything needed for that. </w:t>
      </w:r>
      <w:r>
        <w:rPr>
          <w:rFonts w:hint="default" w:ascii="Times New Roman" w:hAnsi="Times New Roman" w:cs="Times New Roman"/>
          <w:snapToGrid/>
          <w:sz w:val="22"/>
          <w:szCs w:val="22"/>
          <w:lang w:val="en-US" w:eastAsia="en-GB"/>
        </w:rPr>
        <w:t>All equipment, ownership and rights for the whole system hardware, software etc. belongs to the municipality.</w:t>
      </w:r>
    </w:p>
    <w:p>
      <w:pPr>
        <w:ind w:firstLine="720" w:firstLineChars="0"/>
        <w:jc w:val="both"/>
        <w:rPr>
          <w:rFonts w:hint="default" w:ascii="Times New Roman" w:hAnsi="Times New Roman" w:cs="Times New Roman"/>
          <w:sz w:val="22"/>
          <w:szCs w:val="22"/>
        </w:rPr>
      </w:pPr>
      <w:r>
        <w:rPr>
          <w:rFonts w:hint="default" w:ascii="Times New Roman" w:hAnsi="Times New Roman" w:cs="Times New Roman"/>
          <w:sz w:val="22"/>
          <w:szCs w:val="22"/>
        </w:rPr>
        <w:t>Municipalit</w:t>
      </w:r>
      <w:r>
        <w:rPr>
          <w:rFonts w:hint="default" w:ascii="Times New Roman" w:hAnsi="Times New Roman" w:cs="Times New Roman"/>
          <w:sz w:val="22"/>
          <w:szCs w:val="22"/>
          <w:lang w:val="en-GB"/>
        </w:rPr>
        <w:t>y of Bitola</w:t>
      </w:r>
      <w:r>
        <w:rPr>
          <w:rFonts w:hint="default" w:ascii="Times New Roman" w:hAnsi="Times New Roman" w:cs="Times New Roman"/>
          <w:sz w:val="22"/>
          <w:szCs w:val="22"/>
        </w:rPr>
        <w:t xml:space="preserve"> will be supplied with two </w:t>
      </w:r>
      <w:r>
        <w:rPr>
          <w:rFonts w:hint="default" w:ascii="Times New Roman" w:hAnsi="Times New Roman" w:cs="Times New Roman"/>
          <w:sz w:val="22"/>
          <w:szCs w:val="22"/>
          <w:lang w:val="en-GB"/>
        </w:rPr>
        <w:t>e</w:t>
      </w:r>
      <w:r>
        <w:rPr>
          <w:rFonts w:hint="default" w:ascii="Times New Roman" w:hAnsi="Times New Roman" w:cs="Times New Roman"/>
          <w:sz w:val="22"/>
          <w:szCs w:val="22"/>
        </w:rPr>
        <w:t xml:space="preserve">lectric cars, </w:t>
      </w:r>
      <w:r>
        <w:rPr>
          <w:rFonts w:hint="default" w:ascii="Times New Roman" w:hAnsi="Times New Roman" w:cs="Times New Roman"/>
          <w:sz w:val="22"/>
          <w:szCs w:val="22"/>
          <w:lang w:val="en-GB"/>
        </w:rPr>
        <w:t xml:space="preserve">one electric combe 8+1 seats </w:t>
      </w:r>
      <w:r>
        <w:rPr>
          <w:rFonts w:hint="default" w:ascii="Times New Roman" w:hAnsi="Times New Roman" w:cs="Times New Roman"/>
          <w:sz w:val="22"/>
          <w:szCs w:val="22"/>
        </w:rPr>
        <w:t xml:space="preserve">and </w:t>
      </w:r>
      <w:r>
        <w:rPr>
          <w:rFonts w:hint="default" w:ascii="Times New Roman" w:hAnsi="Times New Roman" w:cs="Times New Roman"/>
          <w:sz w:val="22"/>
          <w:szCs w:val="22"/>
          <w:lang w:val="en-GB"/>
        </w:rPr>
        <w:t xml:space="preserve">one electric vehicle 5 seats </w:t>
      </w:r>
      <w:r>
        <w:rPr>
          <w:rFonts w:hint="default" w:ascii="Times New Roman" w:hAnsi="Times New Roman" w:cs="Times New Roman"/>
          <w:sz w:val="22"/>
          <w:szCs w:val="22"/>
        </w:rPr>
        <w:t>utility vehicle. These vehicles will need to be monitored via the Internet for their exact location, current consumption, and available battery power. Based on the above data, the available kilometers, the available itineraries and the optimal routes of the electric cars will be calculated.</w:t>
      </w:r>
      <w:bookmarkStart w:id="19" w:name="_Toc65973260"/>
      <w:bookmarkStart w:id="20" w:name="_Toc475011357"/>
    </w:p>
    <w:p>
      <w:pPr>
        <w:jc w:val="both"/>
        <w:rPr>
          <w:rFonts w:hint="default" w:ascii="Times New Roman" w:hAnsi="Times New Roman" w:cs="Times New Roman"/>
          <w:b/>
          <w:bCs/>
          <w:sz w:val="22"/>
          <w:szCs w:val="24"/>
          <w:lang w:val="en-GB"/>
        </w:rPr>
      </w:pPr>
      <w:r>
        <w:rPr>
          <w:rFonts w:hint="default" w:ascii="Times New Roman" w:hAnsi="Times New Roman" w:cs="Times New Roman"/>
          <w:b/>
          <w:bCs/>
          <w:sz w:val="22"/>
          <w:szCs w:val="24"/>
        </w:rPr>
        <w:t>Technical description of communication system</w:t>
      </w:r>
      <w:bookmarkEnd w:id="19"/>
    </w:p>
    <w:bookmarkEnd w:id="20"/>
    <w:p>
      <w:pPr>
        <w:pStyle w:val="3"/>
        <w:numPr>
          <w:ilvl w:val="1"/>
          <w:numId w:val="0"/>
        </w:numPr>
        <w:ind w:leftChars="0"/>
        <w:rPr>
          <w:rFonts w:hint="default" w:ascii="Times New Roman" w:hAnsi="Times New Roman" w:cs="Times New Roman"/>
          <w:sz w:val="22"/>
          <w:szCs w:val="22"/>
          <w:lang w:val="en-GB"/>
        </w:rPr>
      </w:pPr>
      <w:bookmarkStart w:id="21" w:name="_Toc65973261"/>
      <w:r>
        <w:rPr>
          <w:rFonts w:hint="default" w:ascii="Times New Roman" w:hAnsi="Times New Roman" w:cs="Times New Roman"/>
          <w:sz w:val="22"/>
          <w:szCs w:val="22"/>
          <w:lang w:val="en-GB"/>
        </w:rPr>
        <w:t>General</w:t>
      </w:r>
      <w:bookmarkEnd w:id="21"/>
    </w:p>
    <w:p>
      <w:pPr>
        <w:rPr>
          <w:rFonts w:hint="default" w:ascii="Times New Roman" w:hAnsi="Times New Roman" w:cs="Times New Roman"/>
          <w:sz w:val="22"/>
          <w:szCs w:val="22"/>
        </w:rPr>
      </w:pPr>
      <w:r>
        <w:rPr>
          <w:rFonts w:hint="default" w:ascii="Times New Roman" w:hAnsi="Times New Roman" w:cs="Times New Roman"/>
          <w:sz w:val="22"/>
          <w:szCs w:val="22"/>
          <w:lang w:val="en-GB"/>
        </w:rPr>
        <w:t>Municipality of Bitola will buy “electric</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GB"/>
        </w:rPr>
        <w:t xml:space="preserve">combe with 8+1 seats” </w:t>
      </w:r>
      <w:r>
        <w:rPr>
          <w:rFonts w:hint="default" w:ascii="Times New Roman" w:hAnsi="Times New Roman" w:cs="Times New Roman"/>
          <w:sz w:val="22"/>
          <w:szCs w:val="22"/>
        </w:rPr>
        <w:t>and a "utility vehicle</w:t>
      </w:r>
      <w:r>
        <w:rPr>
          <w:rFonts w:hint="default" w:ascii="Times New Roman" w:hAnsi="Times New Roman" w:cs="Times New Roman"/>
          <w:sz w:val="22"/>
          <w:szCs w:val="22"/>
          <w:lang w:val="en-GB"/>
        </w:rPr>
        <w:t xml:space="preserve"> with 5 seats </w:t>
      </w:r>
      <w:r>
        <w:rPr>
          <w:rFonts w:hint="default" w:ascii="Times New Roman" w:hAnsi="Times New Roman" w:cs="Times New Roman"/>
          <w:sz w:val="22"/>
          <w:szCs w:val="22"/>
        </w:rPr>
        <w:t>". These vehicles will need to be monitored via the Internet for their exact location, current consumption, and available battery power. Based on the above data, the available kilometers, the available itineraries and the optimal routes of the electric cars will be calculated.</w:t>
      </w:r>
    </w:p>
    <w:p>
      <w:pPr>
        <w:rPr>
          <w:rFonts w:hint="default" w:ascii="Times New Roman" w:hAnsi="Times New Roman" w:cs="Times New Roman"/>
          <w:sz w:val="22"/>
          <w:szCs w:val="22"/>
          <w:lang w:val="en-GB"/>
        </w:rPr>
      </w:pPr>
      <w:r>
        <w:rPr>
          <w:rFonts w:hint="default" w:ascii="Times New Roman" w:hAnsi="Times New Roman" w:cs="Times New Roman"/>
          <w:sz w:val="22"/>
          <w:szCs w:val="22"/>
        </w:rPr>
        <w:t xml:space="preserve">To monitor the condition of the car, an android application will be developed which will be connected to the car software via wireless connection either via Bluetooth, or via Wifi, or via 4G network. If all four networks are available, </w:t>
      </w:r>
      <w:r>
        <w:rPr>
          <w:rFonts w:hint="default" w:ascii="Times New Roman" w:hAnsi="Times New Roman" w:cs="Times New Roman"/>
          <w:sz w:val="22"/>
          <w:szCs w:val="22"/>
          <w:lang w:val="en-GB"/>
        </w:rPr>
        <w:t>it will be</w:t>
      </w:r>
      <w:r>
        <w:rPr>
          <w:rFonts w:hint="default" w:ascii="Times New Roman" w:hAnsi="Times New Roman" w:cs="Times New Roman"/>
          <w:sz w:val="22"/>
          <w:szCs w:val="22"/>
        </w:rPr>
        <w:t xml:space="preserve"> recommended connecting via Bluetooth due to reduced power consumption.</w:t>
      </w:r>
    </w:p>
    <w:p>
      <w:pPr>
        <w:rPr>
          <w:rFonts w:hint="default" w:ascii="Times New Roman" w:hAnsi="Times New Roman" w:cs="Times New Roman"/>
          <w:sz w:val="22"/>
          <w:szCs w:val="22"/>
          <w:lang w:val="en-GB"/>
        </w:rPr>
      </w:pPr>
      <w:r>
        <w:rPr>
          <w:rFonts w:hint="default" w:ascii="Times New Roman" w:hAnsi="Times New Roman" w:cs="Times New Roman"/>
          <w:sz w:val="22"/>
          <w:szCs w:val="22"/>
        </w:rPr>
        <w:t>All the information of the car status will be transferred through the android application to a "Smart Transport Information System" which will monitor the car's electricity consumption and based on the remaining energy will inform the driver of the car with the available kilometers, the suggested routes, and the suggested stops for charging the car.</w:t>
      </w:r>
    </w:p>
    <w:p>
      <w:pPr>
        <w:rPr>
          <w:rFonts w:hint="default" w:ascii="Times New Roman" w:hAnsi="Times New Roman" w:cs="Times New Roman"/>
          <w:sz w:val="22"/>
          <w:szCs w:val="22"/>
          <w:lang w:val="en-GB"/>
        </w:rPr>
      </w:pPr>
      <w:r>
        <w:rPr>
          <w:rFonts w:hint="default" w:ascii="Times New Roman" w:hAnsi="Times New Roman" w:cs="Times New Roman"/>
          <w:sz w:val="22"/>
          <w:szCs w:val="22"/>
        </w:rPr>
        <w:t>Through the Information System, the citizens will be able to control the availability of electric cars and to reserve the electric vehicle for the allowed transports for the citizens, such as e.g. their tour in tourist destinations, their transfer to a Doctor, the Hospital or the City Hall.</w:t>
      </w:r>
    </w:p>
    <w:p>
      <w:pPr>
        <w:pStyle w:val="4"/>
        <w:numPr>
          <w:ilvl w:val="2"/>
          <w:numId w:val="0"/>
        </w:numPr>
        <w:ind w:leftChars="0"/>
        <w:rPr>
          <w:rFonts w:hint="default" w:ascii="Times New Roman" w:hAnsi="Times New Roman" w:cs="Times New Roman"/>
          <w:color w:val="auto"/>
          <w:sz w:val="22"/>
          <w:szCs w:val="22"/>
        </w:rPr>
      </w:pPr>
      <w:bookmarkStart w:id="22" w:name="_Toc65973262"/>
      <w:r>
        <w:rPr>
          <w:rFonts w:hint="default" w:ascii="Times New Roman" w:hAnsi="Times New Roman" w:cs="Times New Roman"/>
          <w:color w:val="auto"/>
          <w:sz w:val="22"/>
          <w:szCs w:val="22"/>
          <w:lang w:val="en-GB"/>
        </w:rPr>
        <w:t>Monitoring</w:t>
      </w: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lang w:val="en-GB"/>
        </w:rPr>
        <w:t>of</w:t>
      </w: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lang w:val="en-GB"/>
        </w:rPr>
        <w:t>energy</w:t>
      </w: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lang w:val="en-GB"/>
        </w:rPr>
        <w:t>consumption</w:t>
      </w:r>
      <w:bookmarkEnd w:id="22"/>
    </w:p>
    <w:p>
      <w:pPr>
        <w:rPr>
          <w:rFonts w:hint="default" w:ascii="Times New Roman" w:hAnsi="Times New Roman" w:cs="Times New Roman"/>
          <w:sz w:val="22"/>
          <w:szCs w:val="22"/>
          <w:lang w:val="en-GB"/>
        </w:rPr>
      </w:pPr>
      <w:r>
        <w:rPr>
          <w:rFonts w:hint="default" w:ascii="Times New Roman" w:hAnsi="Times New Roman" w:cs="Times New Roman"/>
          <w:sz w:val="22"/>
          <w:szCs w:val="22"/>
        </w:rPr>
        <w:t>The android device that which will be installed inside the electric vehicle will receive at regular intervals information on the consumed instantaneous energy through the wireless connection of the device to the car computer. This information will be automatically transmitted via 4G wireless connection to the smart information system.</w:t>
      </w:r>
    </w:p>
    <w:p>
      <w:pPr>
        <w:rPr>
          <w:rFonts w:hint="default" w:ascii="Times New Roman" w:hAnsi="Times New Roman" w:cs="Times New Roman"/>
          <w:sz w:val="22"/>
          <w:szCs w:val="22"/>
          <w:lang w:val="en-GB"/>
        </w:rPr>
      </w:pPr>
      <w:r>
        <w:rPr>
          <w:rFonts w:hint="default" w:ascii="Times New Roman" w:hAnsi="Times New Roman" w:cs="Times New Roman"/>
          <w:sz w:val="22"/>
          <w:szCs w:val="22"/>
        </w:rPr>
        <w:t>The instantaneous energy consum</w:t>
      </w:r>
      <w:r>
        <w:rPr>
          <w:rFonts w:hint="default" w:ascii="Times New Roman" w:hAnsi="Times New Roman" w:cs="Times New Roman"/>
          <w:sz w:val="22"/>
          <w:szCs w:val="22"/>
          <w:lang w:val="en-GB"/>
        </w:rPr>
        <w:t>p</w:t>
      </w:r>
      <w:r>
        <w:rPr>
          <w:rFonts w:hint="default" w:ascii="Times New Roman" w:hAnsi="Times New Roman" w:cs="Times New Roman"/>
          <w:sz w:val="22"/>
          <w:szCs w:val="22"/>
        </w:rPr>
        <w:t>tion will yield the average energy consumed, which is required to calculate the available kilometers. In calculating the available remaining kilometers until the next measurement, the driver profile in energy consumption from previous years and the current route will be taken into account, since the electricity consumption of an electric car depends to a large extent on the route which travels (altitude difference between current position and final destination, driving speed, etc.)</w:t>
      </w:r>
    </w:p>
    <w:p>
      <w:pPr>
        <w:pStyle w:val="4"/>
        <w:numPr>
          <w:ilvl w:val="2"/>
          <w:numId w:val="0"/>
        </w:numPr>
        <w:ind w:leftChars="0"/>
        <w:rPr>
          <w:rFonts w:hint="default" w:ascii="Times New Roman" w:hAnsi="Times New Roman" w:cs="Times New Roman"/>
          <w:color w:val="auto"/>
          <w:sz w:val="22"/>
          <w:szCs w:val="22"/>
        </w:rPr>
      </w:pPr>
      <w:bookmarkStart w:id="23" w:name="_Toc65973263"/>
      <w:r>
        <w:rPr>
          <w:rFonts w:hint="default" w:ascii="Times New Roman" w:hAnsi="Times New Roman" w:cs="Times New Roman"/>
          <w:color w:val="auto"/>
          <w:sz w:val="22"/>
          <w:szCs w:val="22"/>
          <w:lang w:val="en-GB"/>
        </w:rPr>
        <w:t>Monitoring</w:t>
      </w: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lang w:val="en-GB"/>
        </w:rPr>
        <w:t>of</w:t>
      </w: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lang w:val="en-GB"/>
        </w:rPr>
        <w:t>electronic</w:t>
      </w: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lang w:val="en-GB"/>
        </w:rPr>
        <w:t>vehicles</w:t>
      </w:r>
      <w:bookmarkEnd w:id="23"/>
    </w:p>
    <w:p>
      <w:pPr>
        <w:rPr>
          <w:rFonts w:hint="default" w:ascii="Times New Roman" w:hAnsi="Times New Roman" w:cs="Times New Roman"/>
          <w:sz w:val="22"/>
          <w:szCs w:val="22"/>
        </w:rPr>
      </w:pPr>
      <w:r>
        <w:rPr>
          <w:rFonts w:hint="default" w:ascii="Times New Roman" w:hAnsi="Times New Roman" w:cs="Times New Roman"/>
          <w:sz w:val="22"/>
          <w:szCs w:val="22"/>
          <w:lang w:val="en-US"/>
        </w:rPr>
        <w:t xml:space="preserve">For the tracking of the vehicle, the GPS will be used. In case the Electric Vehicle (EV) is equipped with a GPS already, it will be used In a different case, the tablet GPS signal will be used. </w:t>
      </w:r>
    </w:p>
    <w:p>
      <w:pPr>
        <w:pStyle w:val="4"/>
        <w:numPr>
          <w:ilvl w:val="2"/>
          <w:numId w:val="0"/>
        </w:numPr>
        <w:ind w:leftChars="0"/>
        <w:rPr>
          <w:rFonts w:hint="default" w:ascii="Times New Roman" w:hAnsi="Times New Roman" w:cs="Times New Roman"/>
          <w:color w:val="auto"/>
          <w:sz w:val="22"/>
          <w:szCs w:val="22"/>
        </w:rPr>
      </w:pPr>
      <w:bookmarkStart w:id="24" w:name="_Toc65973264"/>
      <w:r>
        <w:rPr>
          <w:rFonts w:hint="default" w:ascii="Times New Roman" w:hAnsi="Times New Roman" w:cs="Times New Roman"/>
          <w:color w:val="auto"/>
          <w:sz w:val="22"/>
          <w:szCs w:val="22"/>
          <w:lang w:val="en-US"/>
        </w:rPr>
        <w:t xml:space="preserve">Technical evaluation </w:t>
      </w:r>
      <w:r>
        <w:rPr>
          <w:rFonts w:hint="default" w:ascii="Times New Roman" w:hAnsi="Times New Roman" w:cs="Times New Roman"/>
          <w:color w:val="auto"/>
          <w:sz w:val="22"/>
          <w:szCs w:val="22"/>
        </w:rPr>
        <w:t>.</w:t>
      </w:r>
      <w:bookmarkEnd w:id="24"/>
    </w:p>
    <w:p>
      <w:pPr>
        <w:rPr>
          <w:rFonts w:hint="default" w:ascii="Times New Roman" w:hAnsi="Times New Roman" w:cs="Times New Roman"/>
          <w:sz w:val="22"/>
          <w:szCs w:val="22"/>
          <w:lang w:val="en-GB"/>
        </w:rPr>
      </w:pPr>
      <w:r>
        <w:rPr>
          <w:rFonts w:hint="default" w:ascii="Times New Roman" w:hAnsi="Times New Roman" w:cs="Times New Roman"/>
          <w:sz w:val="22"/>
          <w:szCs w:val="22"/>
        </w:rPr>
        <w:t>At the end of the work of the implementation of the Information System, the web server system will be installed in a space that will be indicated by a competent service of the Municipality. This will be followed by a period of testing of the individual subsystems as well as the integrated system. Finally, there will be a field test inside the electric vehicles for the correct and smooth operation of the whole system.</w:t>
      </w:r>
    </w:p>
    <w:p>
      <w:pPr>
        <w:rPr>
          <w:rFonts w:hint="default" w:ascii="Times New Roman" w:hAnsi="Times New Roman" w:cs="Times New Roman"/>
          <w:sz w:val="22"/>
          <w:szCs w:val="22"/>
          <w:lang w:val="en-GB"/>
        </w:rPr>
      </w:pPr>
      <w:r>
        <w:rPr>
          <w:rFonts w:hint="default" w:ascii="Times New Roman" w:hAnsi="Times New Roman" w:cs="Times New Roman"/>
          <w:sz w:val="22"/>
          <w:szCs w:val="22"/>
          <w:lang w:val="en-GB"/>
        </w:rPr>
        <w:t>At the end of the trial period, a complete technical evaluation of the entire system should be performed. This should include statistics on the use of electric cars, how many kilometres they travelled, how much electricity was consumed, how many kilos of carbon dioxide were not released into the atmosphere due to electricity, how many routes were carried out, how these routes were distributed, how many citizens were served and how many used electric cars.</w:t>
      </w:r>
    </w:p>
    <w:p>
      <w:pPr>
        <w:rPr>
          <w:rFonts w:hint="default" w:ascii="Times New Roman" w:hAnsi="Times New Roman" w:cs="Times New Roman"/>
          <w:lang w:val="en-GB"/>
        </w:rPr>
      </w:pPr>
      <w:r>
        <w:rPr>
          <w:rFonts w:hint="default" w:ascii="Times New Roman" w:hAnsi="Times New Roman" w:cs="Times New Roman"/>
          <w:sz w:val="22"/>
          <w:szCs w:val="22"/>
        </w:rPr>
        <w:t>In order to evaluate the service of the citizens in the information system, a website should be created that will record the experiences of the citizens and the degree of their service on a Linkert scale.</w:t>
      </w:r>
    </w:p>
    <w:p>
      <w:pPr>
        <w:pStyle w:val="2"/>
        <w:numPr>
          <w:ilvl w:val="0"/>
          <w:numId w:val="0"/>
        </w:numPr>
        <w:ind w:leftChars="0"/>
        <w:rPr>
          <w:rFonts w:hint="default" w:ascii="Times New Roman" w:hAnsi="Times New Roman" w:cs="Times New Roman"/>
          <w:sz w:val="22"/>
          <w:szCs w:val="24"/>
        </w:rPr>
      </w:pPr>
      <w:bookmarkStart w:id="25" w:name="_Toc65973265"/>
      <w:r>
        <w:rPr>
          <w:rFonts w:hint="default" w:ascii="Times New Roman" w:hAnsi="Times New Roman" w:cs="Times New Roman"/>
          <w:sz w:val="22"/>
          <w:szCs w:val="24"/>
        </w:rPr>
        <w:t>Android</w:t>
      </w:r>
      <w:r>
        <w:rPr>
          <w:rFonts w:hint="default" w:ascii="Times New Roman" w:hAnsi="Times New Roman" w:cs="Times New Roman"/>
          <w:sz w:val="22"/>
          <w:szCs w:val="24"/>
          <w:lang w:val="en-GB"/>
        </w:rPr>
        <w:t xml:space="preserve"> application development</w:t>
      </w:r>
      <w:bookmarkEnd w:id="25"/>
    </w:p>
    <w:p>
      <w:pPr>
        <w:rPr>
          <w:rFonts w:hint="default" w:ascii="Times New Roman" w:hAnsi="Times New Roman" w:cs="Times New Roman"/>
          <w:sz w:val="22"/>
          <w:szCs w:val="22"/>
          <w:lang w:val="en-GB"/>
        </w:rPr>
      </w:pPr>
      <w:r>
        <w:rPr>
          <w:rFonts w:hint="default" w:ascii="Times New Roman" w:hAnsi="Times New Roman" w:cs="Times New Roman"/>
          <w:sz w:val="22"/>
          <w:szCs w:val="22"/>
        </w:rPr>
        <w:t>As part of the research project, an android application will be developed which will read the status of the battery of the electric car, the speed of the vehicle, the name of the driver, the geographical location of the car, the instantaneous consumption and will transfer all these information in the Intelligent Transport Information System to calculate the optimal routes.</w:t>
      </w:r>
    </w:p>
    <w:p>
      <w:pPr>
        <w:rPr>
          <w:rFonts w:hint="default" w:ascii="Times New Roman" w:hAnsi="Times New Roman" w:cs="Times New Roman"/>
          <w:sz w:val="22"/>
          <w:szCs w:val="22"/>
        </w:rPr>
      </w:pPr>
      <w:r>
        <w:rPr>
          <w:rFonts w:hint="default" w:ascii="Times New Roman" w:hAnsi="Times New Roman" w:cs="Times New Roman"/>
          <w:sz w:val="22"/>
          <w:szCs w:val="22"/>
        </w:rPr>
        <w:t>This application will be available for free download through the Google Play Store, in case it is necessary to reinstall the application entitled "Green Inter-e-Mobility".</w:t>
      </w:r>
    </w:p>
    <w:p>
      <w:pPr>
        <w:rPr>
          <w:rFonts w:hint="default" w:ascii="Times New Roman" w:hAnsi="Times New Roman" w:cs="Times New Roman"/>
          <w:sz w:val="22"/>
          <w:szCs w:val="22"/>
          <w:lang w:val="en-GB"/>
        </w:rPr>
      </w:pPr>
      <w:r>
        <w:rPr>
          <w:rFonts w:hint="default" w:ascii="Times New Roman" w:hAnsi="Times New Roman" w:cs="Times New Roman"/>
          <w:sz w:val="22"/>
          <w:szCs w:val="22"/>
        </w:rPr>
        <w:t xml:space="preserve">The android application will enable users to see the available electric cars, to communicate with the backend of the Information System in order to display the data that they will receive from the electric car, as well as to make </w:t>
      </w:r>
      <w:r>
        <w:rPr>
          <w:rFonts w:hint="default" w:ascii="Times New Roman" w:hAnsi="Times New Roman" w:cs="Times New Roman"/>
          <w:sz w:val="22"/>
          <w:szCs w:val="22"/>
          <w:lang w:val="en-GB"/>
        </w:rPr>
        <w:t>a reservation</w:t>
      </w:r>
      <w:r>
        <w:rPr>
          <w:rFonts w:hint="default" w:ascii="Times New Roman" w:hAnsi="Times New Roman" w:cs="Times New Roman"/>
          <w:sz w:val="22"/>
          <w:szCs w:val="22"/>
        </w:rPr>
        <w:t xml:space="preserve"> of the electric car for future use.</w:t>
      </w:r>
    </w:p>
    <w:p>
      <w:pPr>
        <w:pStyle w:val="4"/>
        <w:numPr>
          <w:ilvl w:val="2"/>
          <w:numId w:val="0"/>
        </w:numPr>
        <w:ind w:leftChars="0"/>
        <w:rPr>
          <w:rFonts w:hint="default" w:ascii="Times New Roman" w:hAnsi="Times New Roman" w:cs="Times New Roman"/>
          <w:color w:val="auto"/>
          <w:sz w:val="22"/>
          <w:szCs w:val="22"/>
        </w:rPr>
      </w:pPr>
      <w:bookmarkStart w:id="26" w:name="_Toc65973266"/>
      <w:r>
        <w:rPr>
          <w:rFonts w:hint="default" w:ascii="Times New Roman" w:hAnsi="Times New Roman" w:cs="Times New Roman"/>
          <w:color w:val="auto"/>
          <w:sz w:val="22"/>
          <w:szCs w:val="22"/>
          <w:lang w:val="en-GB"/>
        </w:rPr>
        <w:t xml:space="preserve">The </w:t>
      </w:r>
      <w:r>
        <w:rPr>
          <w:rFonts w:hint="default" w:ascii="Times New Roman" w:hAnsi="Times New Roman" w:cs="Times New Roman"/>
          <w:color w:val="auto"/>
          <w:sz w:val="22"/>
          <w:szCs w:val="22"/>
        </w:rPr>
        <w:t>Android</w:t>
      </w:r>
      <w:r>
        <w:rPr>
          <w:rFonts w:hint="default" w:ascii="Times New Roman" w:hAnsi="Times New Roman" w:cs="Times New Roman"/>
          <w:color w:val="auto"/>
          <w:sz w:val="22"/>
          <w:szCs w:val="22"/>
          <w:lang w:val="en-GB"/>
        </w:rPr>
        <w:t xml:space="preserve"> device</w:t>
      </w:r>
      <w:bookmarkEnd w:id="26"/>
    </w:p>
    <w:p>
      <w:pPr>
        <w:rPr>
          <w:rFonts w:hint="default" w:ascii="Times New Roman" w:hAnsi="Times New Roman" w:cs="Times New Roman"/>
          <w:sz w:val="22"/>
          <w:szCs w:val="22"/>
        </w:rPr>
      </w:pPr>
      <w:r>
        <w:rPr>
          <w:rFonts w:hint="default" w:ascii="Times New Roman" w:hAnsi="Times New Roman" w:cs="Times New Roman"/>
          <w:sz w:val="22"/>
          <w:szCs w:val="22"/>
        </w:rPr>
        <w:t>For the needs of the project, an android device with pre-installed application of the program with the following features or higher capabilities must be delivered.</w:t>
      </w:r>
    </w:p>
    <w:p>
      <w:pPr>
        <w:rPr>
          <w:rFonts w:hint="default" w:ascii="Times New Roman" w:hAnsi="Times New Roman" w:cs="Times New Roman"/>
          <w:sz w:val="22"/>
          <w:szCs w:val="22"/>
        </w:rPr>
      </w:pPr>
      <w:r>
        <w:rPr>
          <w:rFonts w:hint="default" w:ascii="Times New Roman" w:hAnsi="Times New Roman" w:cs="Times New Roman"/>
          <w:b/>
          <w:bCs/>
          <w:sz w:val="22"/>
          <w:szCs w:val="22"/>
        </w:rPr>
        <w:t>Reference Model</w:t>
      </w:r>
      <w:r>
        <w:rPr>
          <w:rFonts w:hint="default" w:ascii="Times New Roman" w:hAnsi="Times New Roman" w:cs="Times New Roman"/>
          <w:sz w:val="22"/>
          <w:szCs w:val="22"/>
        </w:rPr>
        <w:t>: Galaxy Tab Active3 or another model of equivalent or higher capabilities, having at least the following characteristics:</w:t>
      </w:r>
    </w:p>
    <w:p>
      <w:pPr>
        <w:rPr>
          <w:rFonts w:hint="default" w:ascii="Times New Roman" w:hAnsi="Times New Roman" w:cs="Times New Roman"/>
          <w:sz w:val="22"/>
          <w:szCs w:val="22"/>
        </w:rPr>
      </w:pPr>
      <w:r>
        <w:rPr>
          <w:rFonts w:hint="default" w:ascii="Times New Roman" w:hAnsi="Times New Roman" w:cs="Times New Roman"/>
          <w:b/>
          <w:bCs/>
          <w:sz w:val="22"/>
          <w:szCs w:val="22"/>
        </w:rPr>
        <w:t>Number of Cores</w:t>
      </w:r>
      <w:r>
        <w:rPr>
          <w:rFonts w:hint="default" w:ascii="Times New Roman" w:hAnsi="Times New Roman" w:cs="Times New Roman"/>
          <w:sz w:val="22"/>
          <w:szCs w:val="22"/>
        </w:rPr>
        <w:t>: ≥8 (Octa-Core) or higher</w:t>
      </w:r>
    </w:p>
    <w:p>
      <w:pPr>
        <w:rPr>
          <w:rFonts w:hint="default" w:ascii="Times New Roman" w:hAnsi="Times New Roman" w:cs="Times New Roman"/>
          <w:sz w:val="22"/>
          <w:szCs w:val="22"/>
        </w:rPr>
      </w:pPr>
      <w:r>
        <w:rPr>
          <w:rFonts w:hint="default" w:ascii="Times New Roman" w:hAnsi="Times New Roman" w:cs="Times New Roman"/>
          <w:b/>
          <w:bCs/>
          <w:sz w:val="22"/>
          <w:szCs w:val="22"/>
        </w:rPr>
        <w:t>Screen:</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GB"/>
        </w:rPr>
        <w:t xml:space="preserve">at least </w:t>
      </w:r>
      <w:r>
        <w:rPr>
          <w:rFonts w:hint="default" w:ascii="Times New Roman" w:hAnsi="Times New Roman" w:cs="Times New Roman"/>
          <w:sz w:val="22"/>
          <w:szCs w:val="22"/>
        </w:rPr>
        <w:t>8 “</w:t>
      </w:r>
    </w:p>
    <w:p>
      <w:pPr>
        <w:rPr>
          <w:rFonts w:hint="default" w:ascii="Times New Roman" w:hAnsi="Times New Roman" w:cs="Times New Roman"/>
          <w:sz w:val="22"/>
          <w:szCs w:val="22"/>
          <w:lang w:val="en-GB"/>
        </w:rPr>
      </w:pPr>
      <w:r>
        <w:rPr>
          <w:rFonts w:hint="default" w:ascii="Times New Roman" w:hAnsi="Times New Roman" w:cs="Times New Roman"/>
          <w:b/>
          <w:bCs/>
          <w:sz w:val="22"/>
          <w:szCs w:val="22"/>
        </w:rPr>
        <w:t>Memory (RAM):</w:t>
      </w:r>
      <w:r>
        <w:rPr>
          <w:rFonts w:hint="default" w:ascii="Times New Roman" w:hAnsi="Times New Roman" w:cs="Times New Roman"/>
          <w:sz w:val="22"/>
          <w:szCs w:val="22"/>
        </w:rPr>
        <w:t xml:space="preserve"> At least 4 GB</w:t>
      </w:r>
    </w:p>
    <w:p>
      <w:pPr>
        <w:rPr>
          <w:rFonts w:hint="default" w:ascii="Times New Roman" w:hAnsi="Times New Roman" w:cs="Times New Roman"/>
          <w:bCs/>
          <w:sz w:val="22"/>
          <w:szCs w:val="22"/>
        </w:rPr>
      </w:pPr>
      <w:r>
        <w:rPr>
          <w:rFonts w:hint="default" w:ascii="Times New Roman" w:hAnsi="Times New Roman" w:cs="Times New Roman"/>
          <w:b/>
          <w:sz w:val="22"/>
          <w:szCs w:val="22"/>
        </w:rPr>
        <w:t>Storage</w:t>
      </w:r>
      <w:r>
        <w:rPr>
          <w:rFonts w:hint="default" w:ascii="Times New Roman" w:hAnsi="Times New Roman" w:cs="Times New Roman"/>
          <w:bCs/>
          <w:sz w:val="22"/>
          <w:szCs w:val="22"/>
        </w:rPr>
        <w:t>: ≥64 GB (built-in) or higher</w:t>
      </w:r>
    </w:p>
    <w:p>
      <w:pPr>
        <w:rPr>
          <w:rFonts w:hint="default" w:ascii="Times New Roman" w:hAnsi="Times New Roman" w:cs="Times New Roman"/>
          <w:b/>
          <w:sz w:val="22"/>
          <w:szCs w:val="22"/>
        </w:rPr>
      </w:pPr>
      <w:r>
        <w:rPr>
          <w:rFonts w:hint="default" w:ascii="Times New Roman" w:hAnsi="Times New Roman" w:cs="Times New Roman"/>
          <w:b/>
          <w:sz w:val="22"/>
          <w:szCs w:val="22"/>
        </w:rPr>
        <w:t xml:space="preserve">Graphics: </w:t>
      </w:r>
      <w:r>
        <w:rPr>
          <w:rFonts w:hint="default" w:ascii="Times New Roman" w:hAnsi="Times New Roman" w:cs="Times New Roman"/>
          <w:bCs/>
          <w:sz w:val="22"/>
          <w:szCs w:val="22"/>
        </w:rPr>
        <w:t>ARM Mali-G72 MP18 (IGP) or higher capabilities</w:t>
      </w:r>
    </w:p>
    <w:p>
      <w:pPr>
        <w:rPr>
          <w:rFonts w:hint="default" w:ascii="Times New Roman" w:hAnsi="Times New Roman" w:cs="Times New Roman"/>
          <w:b/>
          <w:sz w:val="22"/>
          <w:szCs w:val="22"/>
          <w:lang w:val="en-GB"/>
        </w:rPr>
      </w:pPr>
      <w:r>
        <w:rPr>
          <w:rFonts w:hint="default" w:ascii="Times New Roman" w:hAnsi="Times New Roman" w:cs="Times New Roman"/>
          <w:b/>
          <w:sz w:val="22"/>
          <w:szCs w:val="22"/>
        </w:rPr>
        <w:t xml:space="preserve">Illustration: </w:t>
      </w:r>
      <w:r>
        <w:rPr>
          <w:rFonts w:hint="default" w:ascii="Times New Roman" w:hAnsi="Times New Roman" w:cs="Times New Roman"/>
          <w:bCs/>
          <w:sz w:val="22"/>
          <w:szCs w:val="22"/>
        </w:rPr>
        <w:t>1920 × 1200, 283dpi, multi-touch, digitization, PLS</w:t>
      </w:r>
      <w:r>
        <w:rPr>
          <w:rFonts w:hint="default" w:ascii="Times New Roman" w:hAnsi="Times New Roman" w:cs="Times New Roman"/>
          <w:bCs/>
          <w:sz w:val="22"/>
          <w:szCs w:val="22"/>
          <w:lang w:val="en-GB"/>
        </w:rPr>
        <w:t xml:space="preserve"> (or equivalent)</w:t>
      </w:r>
    </w:p>
    <w:p>
      <w:pPr>
        <w:rPr>
          <w:rFonts w:hint="default" w:ascii="Times New Roman" w:hAnsi="Times New Roman" w:cs="Times New Roman"/>
          <w:bCs/>
          <w:sz w:val="22"/>
          <w:szCs w:val="22"/>
          <w:lang w:val="en-GB"/>
        </w:rPr>
      </w:pPr>
      <w:r>
        <w:rPr>
          <w:rFonts w:hint="default" w:ascii="Times New Roman" w:hAnsi="Times New Roman" w:cs="Times New Roman"/>
          <w:b/>
          <w:sz w:val="22"/>
          <w:szCs w:val="22"/>
        </w:rPr>
        <w:t xml:space="preserve">Connections: </w:t>
      </w:r>
      <w:r>
        <w:rPr>
          <w:rFonts w:hint="default" w:ascii="Times New Roman" w:hAnsi="Times New Roman" w:cs="Times New Roman"/>
          <w:bCs/>
          <w:sz w:val="22"/>
          <w:szCs w:val="22"/>
        </w:rPr>
        <w:t>1x USB-C 3.0 socket</w:t>
      </w:r>
      <w:r>
        <w:rPr>
          <w:rFonts w:hint="default" w:ascii="Times New Roman" w:hAnsi="Times New Roman" w:cs="Times New Roman"/>
          <w:bCs/>
          <w:sz w:val="22"/>
          <w:szCs w:val="22"/>
          <w:lang w:val="en-GB"/>
        </w:rPr>
        <w:t xml:space="preserve"> (or equivalent)</w:t>
      </w:r>
    </w:p>
    <w:p>
      <w:pPr>
        <w:rPr>
          <w:rFonts w:hint="default" w:ascii="Times New Roman" w:hAnsi="Times New Roman" w:cs="Times New Roman"/>
          <w:b/>
          <w:sz w:val="22"/>
          <w:szCs w:val="22"/>
          <w:lang w:val="en-GB"/>
        </w:rPr>
      </w:pPr>
      <w:r>
        <w:rPr>
          <w:rFonts w:hint="default" w:ascii="Times New Roman" w:hAnsi="Times New Roman" w:cs="Times New Roman"/>
          <w:b/>
          <w:sz w:val="22"/>
          <w:szCs w:val="22"/>
        </w:rPr>
        <w:t xml:space="preserve">Wireless Networks: </w:t>
      </w:r>
      <w:r>
        <w:rPr>
          <w:rFonts w:hint="default" w:ascii="Times New Roman" w:hAnsi="Times New Roman" w:cs="Times New Roman"/>
          <w:bCs/>
          <w:sz w:val="22"/>
          <w:szCs w:val="22"/>
        </w:rPr>
        <w:t>WLAN 802.11a / b / g / n / ac / ax, Bluetooth 5.0, NFC, ANT +</w:t>
      </w:r>
      <w:r>
        <w:rPr>
          <w:rFonts w:hint="default" w:ascii="Times New Roman" w:hAnsi="Times New Roman" w:cs="Times New Roman"/>
          <w:bCs/>
          <w:sz w:val="22"/>
          <w:szCs w:val="22"/>
          <w:lang w:val="en-GB"/>
        </w:rPr>
        <w:t xml:space="preserve"> (or equivalent)</w:t>
      </w:r>
    </w:p>
    <w:p>
      <w:pPr>
        <w:rPr>
          <w:rFonts w:hint="default" w:ascii="Times New Roman" w:hAnsi="Times New Roman" w:cs="Times New Roman"/>
          <w:bCs/>
          <w:sz w:val="22"/>
          <w:szCs w:val="22"/>
          <w:lang w:val="en-GB"/>
        </w:rPr>
      </w:pPr>
      <w:r>
        <w:rPr>
          <w:rFonts w:hint="default" w:ascii="Times New Roman" w:hAnsi="Times New Roman" w:cs="Times New Roman"/>
          <w:b/>
          <w:sz w:val="22"/>
          <w:szCs w:val="22"/>
        </w:rPr>
        <w:t xml:space="preserve">Card reader: </w:t>
      </w:r>
      <w:r>
        <w:rPr>
          <w:rFonts w:hint="default" w:ascii="Times New Roman" w:hAnsi="Times New Roman" w:cs="Times New Roman"/>
          <w:bCs/>
          <w:sz w:val="22"/>
          <w:szCs w:val="22"/>
        </w:rPr>
        <w:t>microSDXC (up to 1 TB)</w:t>
      </w:r>
      <w:r>
        <w:rPr>
          <w:rFonts w:hint="default" w:ascii="Times New Roman" w:hAnsi="Times New Roman" w:cs="Times New Roman"/>
          <w:bCs/>
          <w:sz w:val="22"/>
          <w:szCs w:val="22"/>
          <w:lang w:val="en-GB"/>
        </w:rPr>
        <w:t xml:space="preserve"> (or equivalent)</w:t>
      </w:r>
    </w:p>
    <w:p>
      <w:pPr>
        <w:rPr>
          <w:rFonts w:hint="default" w:ascii="Times New Roman" w:hAnsi="Times New Roman" w:cs="Times New Roman"/>
          <w:b/>
          <w:sz w:val="22"/>
          <w:szCs w:val="22"/>
        </w:rPr>
      </w:pPr>
      <w:r>
        <w:rPr>
          <w:rFonts w:hint="default" w:ascii="Times New Roman" w:hAnsi="Times New Roman" w:cs="Times New Roman"/>
          <w:b/>
          <w:sz w:val="22"/>
          <w:szCs w:val="22"/>
        </w:rPr>
        <w:t xml:space="preserve">Webcam: </w:t>
      </w:r>
      <w:r>
        <w:rPr>
          <w:rFonts w:hint="default" w:ascii="Times New Roman" w:hAnsi="Times New Roman" w:cs="Times New Roman"/>
          <w:bCs/>
          <w:sz w:val="22"/>
          <w:szCs w:val="22"/>
        </w:rPr>
        <w:t>At least 5 megapixels (front)</w:t>
      </w:r>
    </w:p>
    <w:p>
      <w:pPr>
        <w:rPr>
          <w:rFonts w:hint="default" w:ascii="Times New Roman" w:hAnsi="Times New Roman" w:cs="Times New Roman"/>
          <w:b/>
          <w:sz w:val="22"/>
          <w:szCs w:val="22"/>
        </w:rPr>
      </w:pPr>
      <w:r>
        <w:rPr>
          <w:rFonts w:hint="default" w:ascii="Times New Roman" w:hAnsi="Times New Roman" w:cs="Times New Roman"/>
          <w:b/>
          <w:sz w:val="22"/>
          <w:szCs w:val="22"/>
        </w:rPr>
        <w:t>Operating system</w:t>
      </w:r>
      <w:r>
        <w:rPr>
          <w:rFonts w:hint="default" w:ascii="Times New Roman" w:hAnsi="Times New Roman" w:cs="Times New Roman"/>
          <w:bCs/>
          <w:sz w:val="22"/>
          <w:szCs w:val="22"/>
        </w:rPr>
        <w:t>: Android 10 or later</w:t>
      </w:r>
    </w:p>
    <w:p>
      <w:pPr>
        <w:rPr>
          <w:rFonts w:hint="default" w:ascii="Times New Roman" w:hAnsi="Times New Roman" w:cs="Times New Roman"/>
          <w:b/>
          <w:sz w:val="22"/>
          <w:szCs w:val="22"/>
        </w:rPr>
      </w:pPr>
      <w:r>
        <w:rPr>
          <w:rFonts w:hint="default" w:ascii="Times New Roman" w:hAnsi="Times New Roman" w:cs="Times New Roman"/>
          <w:b/>
          <w:sz w:val="22"/>
          <w:szCs w:val="22"/>
        </w:rPr>
        <w:t xml:space="preserve">Battery: </w:t>
      </w:r>
      <w:r>
        <w:rPr>
          <w:rFonts w:hint="default" w:ascii="Times New Roman" w:hAnsi="Times New Roman" w:cs="Times New Roman"/>
          <w:bCs/>
          <w:sz w:val="22"/>
          <w:szCs w:val="22"/>
        </w:rPr>
        <w:t>Li-ion, At least 5050mAh</w:t>
      </w:r>
    </w:p>
    <w:p>
      <w:pPr>
        <w:rPr>
          <w:rFonts w:hint="default" w:ascii="Times New Roman" w:hAnsi="Times New Roman" w:cs="Times New Roman"/>
          <w:bCs/>
          <w:sz w:val="22"/>
          <w:szCs w:val="22"/>
          <w:lang w:val="en-US"/>
        </w:rPr>
      </w:pPr>
      <w:r>
        <w:rPr>
          <w:rFonts w:hint="default" w:ascii="Times New Roman" w:hAnsi="Times New Roman" w:cs="Times New Roman"/>
          <w:b/>
          <w:sz w:val="22"/>
          <w:szCs w:val="22"/>
        </w:rPr>
        <w:t>Dimensions</w:t>
      </w:r>
      <w:r>
        <w:rPr>
          <w:rFonts w:hint="default" w:ascii="Times New Roman" w:hAnsi="Times New Roman" w:cs="Times New Roman"/>
          <w:b/>
          <w:sz w:val="22"/>
          <w:szCs w:val="22"/>
          <w:lang w:val="en-US"/>
        </w:rPr>
        <w:t xml:space="preserve">: </w:t>
      </w:r>
      <w:r>
        <w:rPr>
          <w:rFonts w:hint="default" w:ascii="Times New Roman" w:hAnsi="Times New Roman" w:cs="Times New Roman"/>
          <w:bCs/>
          <w:sz w:val="22"/>
          <w:szCs w:val="22"/>
        </w:rPr>
        <w:t>At</w:t>
      </w:r>
      <w:r>
        <w:rPr>
          <w:rFonts w:hint="default" w:ascii="Times New Roman" w:hAnsi="Times New Roman" w:cs="Times New Roman"/>
          <w:bCs/>
          <w:sz w:val="22"/>
          <w:szCs w:val="22"/>
          <w:lang w:val="en-US"/>
        </w:rPr>
        <w:t xml:space="preserve"> </w:t>
      </w:r>
      <w:r>
        <w:rPr>
          <w:rFonts w:hint="default" w:ascii="Times New Roman" w:hAnsi="Times New Roman" w:cs="Times New Roman"/>
          <w:bCs/>
          <w:sz w:val="22"/>
          <w:szCs w:val="22"/>
        </w:rPr>
        <w:t>least</w:t>
      </w:r>
      <w:r>
        <w:rPr>
          <w:rFonts w:hint="default" w:ascii="Times New Roman" w:hAnsi="Times New Roman" w:cs="Times New Roman"/>
          <w:bCs/>
          <w:sz w:val="22"/>
          <w:szCs w:val="22"/>
          <w:lang w:val="en-US"/>
        </w:rPr>
        <w:t xml:space="preserve"> 213.8 × 126.8 × 9.9 </w:t>
      </w:r>
      <w:r>
        <w:rPr>
          <w:rFonts w:hint="default" w:ascii="Times New Roman" w:hAnsi="Times New Roman" w:cs="Times New Roman"/>
          <w:bCs/>
          <w:sz w:val="22"/>
          <w:szCs w:val="22"/>
        </w:rPr>
        <w:t>mm</w:t>
      </w:r>
    </w:p>
    <w:p>
      <w:pPr>
        <w:rPr>
          <w:rFonts w:hint="default" w:ascii="Times New Roman" w:hAnsi="Times New Roman" w:cs="Times New Roman"/>
          <w:bCs/>
          <w:color w:val="auto"/>
          <w:sz w:val="22"/>
          <w:szCs w:val="22"/>
          <w:lang w:val="en-GB"/>
        </w:rPr>
      </w:pPr>
      <w:r>
        <w:rPr>
          <w:rFonts w:hint="default" w:ascii="Times New Roman" w:hAnsi="Times New Roman" w:cs="Times New Roman"/>
          <w:b/>
          <w:color w:val="auto"/>
          <w:sz w:val="22"/>
          <w:szCs w:val="22"/>
        </w:rPr>
        <w:t xml:space="preserve">Features: </w:t>
      </w:r>
      <w:r>
        <w:rPr>
          <w:rFonts w:hint="default" w:ascii="Times New Roman" w:hAnsi="Times New Roman" w:cs="Times New Roman"/>
          <w:bCs/>
          <w:color w:val="auto"/>
          <w:sz w:val="22"/>
          <w:szCs w:val="22"/>
        </w:rPr>
        <w:t>Proximity sensor, acceleration sensor, GPS position sensor, light sensor, space sensor, barometer, input pen (S-Pen), MIL-STD-810H certified, IP68 certified, replacement battery, fingerprint reader</w:t>
      </w:r>
      <w:r>
        <w:rPr>
          <w:rFonts w:hint="default" w:ascii="Times New Roman" w:hAnsi="Times New Roman" w:cs="Times New Roman"/>
          <w:bCs/>
          <w:color w:val="auto"/>
          <w:sz w:val="22"/>
          <w:szCs w:val="22"/>
          <w:lang w:val="en-GB"/>
        </w:rPr>
        <w:t xml:space="preserve">. </w:t>
      </w:r>
    </w:p>
    <w:p>
      <w:pPr>
        <w:rPr>
          <w:rFonts w:hint="default" w:ascii="Times New Roman" w:hAnsi="Times New Roman" w:cs="Times New Roman"/>
          <w:bCs/>
          <w:color w:val="auto"/>
          <w:sz w:val="22"/>
          <w:szCs w:val="22"/>
          <w:lang w:val="en-GB"/>
        </w:rPr>
      </w:pPr>
      <w:r>
        <w:rPr>
          <w:rFonts w:hint="default" w:ascii="Times New Roman" w:hAnsi="Times New Roman" w:cs="Times New Roman"/>
          <w:bCs/>
          <w:color w:val="auto"/>
          <w:sz w:val="22"/>
          <w:szCs w:val="22"/>
          <w:lang w:val="en-GB"/>
        </w:rPr>
        <w:t xml:space="preserve"> (or equivalent)</w:t>
      </w:r>
    </w:p>
    <w:p>
      <w:pPr>
        <w:rPr>
          <w:rFonts w:hint="default" w:ascii="Times New Roman" w:hAnsi="Times New Roman" w:cs="Times New Roman"/>
          <w:bCs/>
          <w:sz w:val="22"/>
          <w:szCs w:val="22"/>
          <w:lang w:val="en-GB"/>
        </w:rPr>
      </w:pPr>
      <w:r>
        <w:rPr>
          <w:rFonts w:hint="default" w:ascii="Times New Roman" w:hAnsi="Times New Roman" w:cs="Times New Roman"/>
          <w:b/>
          <w:sz w:val="22"/>
          <w:szCs w:val="22"/>
        </w:rPr>
        <w:t>Manufacturer warranty</w:t>
      </w:r>
      <w:r>
        <w:rPr>
          <w:rFonts w:hint="default" w:ascii="Times New Roman" w:hAnsi="Times New Roman" w:cs="Times New Roman"/>
          <w:bCs/>
          <w:sz w:val="22"/>
          <w:szCs w:val="22"/>
        </w:rPr>
        <w:t>: At least 3 years.</w:t>
      </w:r>
    </w:p>
    <w:p>
      <w:pPr>
        <w:pStyle w:val="4"/>
        <w:numPr>
          <w:ilvl w:val="2"/>
          <w:numId w:val="0"/>
        </w:numPr>
        <w:ind w:leftChars="0"/>
        <w:rPr>
          <w:rFonts w:hint="default" w:ascii="Times New Roman" w:hAnsi="Times New Roman" w:cs="Times New Roman"/>
          <w:color w:val="auto"/>
          <w:sz w:val="22"/>
          <w:szCs w:val="22"/>
          <w:lang w:val="en-GB"/>
        </w:rPr>
      </w:pPr>
      <w:bookmarkStart w:id="27" w:name="_Toc65973267"/>
      <w:r>
        <w:rPr>
          <w:rFonts w:hint="default" w:ascii="Times New Roman" w:hAnsi="Times New Roman" w:cs="Times New Roman"/>
          <w:color w:val="auto"/>
          <w:sz w:val="22"/>
          <w:szCs w:val="22"/>
          <w:lang w:val="en-GB"/>
        </w:rPr>
        <w:t>Installation of the android device in the car</w:t>
      </w:r>
      <w:bookmarkEnd w:id="27"/>
    </w:p>
    <w:p>
      <w:pPr>
        <w:jc w:val="center"/>
        <w:rPr>
          <w:rFonts w:hint="default" w:ascii="Times New Roman" w:hAnsi="Times New Roman" w:cs="Times New Roman"/>
        </w:rPr>
      </w:pPr>
      <w:r>
        <w:rPr>
          <w:rFonts w:hint="default" w:ascii="Times New Roman" w:hAnsi="Times New Roman" w:cs="Times New Roman"/>
          <w:sz w:val="22"/>
          <w:szCs w:val="22"/>
        </w:rPr>
        <w:t xml:space="preserve">The android application will be installed on an android device that will be installed inside the car. In order for the driver of the electric car to have easy access to the application, the android device must be placed on a special base either on the windshield or on the dashboard of the car, see pictures </w:t>
      </w:r>
      <w:r>
        <w:rPr>
          <w:rFonts w:hint="default" w:ascii="Times New Roman" w:hAnsi="Times New Roman" w:cs="Times New Roman"/>
          <w:sz w:val="22"/>
          <w:szCs w:val="22"/>
          <w:lang w:val="en-GB"/>
        </w:rPr>
        <w:t>below</w:t>
      </w:r>
    </w:p>
    <w:p>
      <w:pPr>
        <w:pStyle w:val="24"/>
        <w:tabs>
          <w:tab w:val="left" w:pos="1560"/>
        </w:tabs>
        <w:jc w:val="center"/>
        <w:rPr>
          <w:rFonts w:hint="default" w:ascii="Times New Roman" w:hAnsi="Times New Roman" w:cs="Times New Roman"/>
        </w:rPr>
      </w:pPr>
      <w:r>
        <w:rPr>
          <w:rFonts w:hint="default" w:ascii="Times New Roman" w:hAnsi="Times New Roman" w:cs="Times New Roman"/>
        </w:rPr>
        <w:pict>
          <v:shape id="_x0000_i1029" o:spt="75" alt="tablo.png" type="#_x0000_t75" style="height:156.75pt;width:108.75pt;" filled="f" o:preferrelative="t" stroked="f" coordsize="21600,21600">
            <v:path/>
            <v:fill on="f" focussize="0,0"/>
            <v:stroke on="f"/>
            <v:imagedata r:id="rId9" o:title=""/>
            <o:lock v:ext="edit" aspectratio="t"/>
            <w10:wrap type="none"/>
            <w10:anchorlock/>
          </v:shape>
        </w:pict>
      </w:r>
    </w:p>
    <w:p>
      <w:pPr>
        <w:pStyle w:val="24"/>
        <w:tabs>
          <w:tab w:val="left" w:pos="1560"/>
        </w:tabs>
        <w:jc w:val="center"/>
        <w:rPr>
          <w:rFonts w:hint="default" w:ascii="Times New Roman" w:hAnsi="Times New Roman" w:cs="Times New Roman"/>
        </w:rPr>
      </w:pPr>
      <w:r>
        <w:rPr>
          <w:rFonts w:hint="default" w:ascii="Times New Roman" w:hAnsi="Times New Roman" w:cs="Times New Roman"/>
          <w:b w:val="0"/>
          <w:bCs/>
        </w:rPr>
        <w:t>Tablet installation in the car dashboard</w:t>
      </w:r>
    </w:p>
    <w:p>
      <w:pPr>
        <w:pStyle w:val="24"/>
        <w:tabs>
          <w:tab w:val="left" w:pos="1560"/>
        </w:tabs>
        <w:rPr>
          <w:rFonts w:hint="default" w:ascii="Times New Roman" w:hAnsi="Times New Roman" w:cs="Times New Roman"/>
        </w:rPr>
      </w:pPr>
    </w:p>
    <w:p>
      <w:pPr>
        <w:jc w:val="center"/>
        <w:rPr>
          <w:rFonts w:hint="default" w:ascii="Times New Roman" w:hAnsi="Times New Roman" w:cs="Times New Roman"/>
          <w:lang w:eastAsia="en-US"/>
        </w:rPr>
      </w:pPr>
      <w:r>
        <w:rPr>
          <w:rFonts w:hint="default" w:ascii="Times New Roman" w:hAnsi="Times New Roman" w:cs="Times New Roman"/>
        </w:rPr>
        <w:pict>
          <v:shape id="_x0000_i1030" o:spt="75" type="#_x0000_t75" style="height:222.25pt;width:184.7pt;" filled="f" o:preferrelative="t" stroked="f" coordsize="21600,21600">
            <v:path/>
            <v:fill on="f" focussize="0,0"/>
            <v:stroke on="f" miterlimit="8" joinstyle="miter"/>
            <v:imagedata r:id="rId10" o:title=""/>
            <o:lock v:ext="edit" aspectratio="t"/>
            <w10:wrap type="none"/>
            <w10:anchorlock/>
          </v:shape>
        </w:pict>
      </w:r>
    </w:p>
    <w:p>
      <w:pPr>
        <w:pStyle w:val="24"/>
        <w:tabs>
          <w:tab w:val="left" w:pos="1560"/>
        </w:tabs>
        <w:jc w:val="both"/>
        <w:rPr>
          <w:rFonts w:hint="default" w:ascii="Times New Roman" w:hAnsi="Times New Roman" w:cs="Times New Roman"/>
        </w:rPr>
      </w:pPr>
      <w:r>
        <w:rPr>
          <w:rFonts w:hint="default" w:ascii="Times New Roman" w:hAnsi="Times New Roman" w:cs="Times New Roman"/>
          <w:b w:val="0"/>
          <w:bCs/>
          <w:lang w:val="en-GB"/>
        </w:rPr>
        <w:tab/>
      </w:r>
      <w:r>
        <w:rPr>
          <w:rFonts w:hint="default" w:ascii="Times New Roman" w:hAnsi="Times New Roman" w:cs="Times New Roman"/>
          <w:b w:val="0"/>
          <w:bCs/>
          <w:lang w:val="en-GB"/>
        </w:rPr>
        <w:tab/>
      </w:r>
      <w:r>
        <w:rPr>
          <w:rFonts w:hint="default" w:ascii="Times New Roman" w:hAnsi="Times New Roman" w:cs="Times New Roman"/>
          <w:b w:val="0"/>
          <w:bCs/>
          <w:lang w:val="en-GB"/>
        </w:rPr>
        <w:tab/>
      </w:r>
      <w:r>
        <w:rPr>
          <w:rFonts w:hint="default" w:ascii="Times New Roman" w:hAnsi="Times New Roman" w:cs="Times New Roman"/>
          <w:b w:val="0"/>
          <w:bCs/>
        </w:rPr>
        <w:t>Tablet installation on the car windshield</w:t>
      </w:r>
    </w:p>
    <w:p>
      <w:pPr>
        <w:pStyle w:val="24"/>
        <w:tabs>
          <w:tab w:val="left" w:pos="1560"/>
        </w:tabs>
        <w:rPr>
          <w:rFonts w:hint="default" w:ascii="Times New Roman" w:hAnsi="Times New Roman" w:cs="Times New Roman"/>
          <w:b w:val="0"/>
        </w:rPr>
      </w:pPr>
    </w:p>
    <w:p>
      <w:pPr>
        <w:rPr>
          <w:rFonts w:hint="default" w:ascii="Times New Roman" w:hAnsi="Times New Roman" w:cs="Times New Roman"/>
          <w:lang w:val="en-GB"/>
        </w:rPr>
      </w:pPr>
    </w:p>
    <w:p>
      <w:pPr>
        <w:rPr>
          <w:rFonts w:hint="default" w:ascii="Times New Roman" w:hAnsi="Times New Roman" w:cs="Times New Roman"/>
        </w:rPr>
      </w:pPr>
      <w:r>
        <w:rPr>
          <w:rFonts w:hint="default" w:ascii="Times New Roman" w:hAnsi="Times New Roman" w:cs="Times New Roman"/>
        </w:rPr>
        <w:t>The cradle should be able to support tablet from 8 "inches to 10.1" inches with Adjustable Arm.</w:t>
      </w:r>
    </w:p>
    <w:p>
      <w:pPr>
        <w:rPr>
          <w:rFonts w:hint="default" w:ascii="Times New Roman" w:hAnsi="Times New Roman" w:cs="Times New Roman"/>
          <w:lang w:val="en-GB"/>
        </w:rPr>
      </w:pPr>
      <w:r>
        <w:rPr>
          <w:rFonts w:hint="default" w:ascii="Times New Roman" w:hAnsi="Times New Roman" w:cs="Times New Roman"/>
        </w:rPr>
        <w:t>Its support base must be CE certified, and it is recommended to be certified or recommended by the car manufacturer.</w:t>
      </w:r>
    </w:p>
    <w:p>
      <w:pPr>
        <w:rPr>
          <w:rFonts w:hint="default" w:ascii="Times New Roman" w:hAnsi="Times New Roman" w:cs="Times New Roman"/>
        </w:rPr>
      </w:pPr>
      <w:r>
        <w:rPr>
          <w:rFonts w:hint="default" w:ascii="Times New Roman" w:hAnsi="Times New Roman" w:cs="Times New Roman"/>
        </w:rPr>
        <w:t>The base should be 360 ​​degree rotatable and fitted with a suction cup for easy mounting on the windshield or dashboard of the car.</w:t>
      </w:r>
    </w:p>
    <w:p>
      <w:pPr>
        <w:rPr>
          <w:rFonts w:hint="default" w:ascii="Times New Roman" w:hAnsi="Times New Roman" w:cs="Times New Roman"/>
          <w:lang w:val="en-GB"/>
        </w:rPr>
      </w:pPr>
      <w:r>
        <w:rPr>
          <w:rFonts w:hint="default" w:ascii="Times New Roman" w:hAnsi="Times New Roman" w:cs="Times New Roman"/>
        </w:rPr>
        <w:t>The base must be lined with non-slip soft material to prevent scratches or bumps on the device.</w:t>
      </w:r>
    </w:p>
    <w:p>
      <w:pPr>
        <w:pStyle w:val="2"/>
        <w:numPr>
          <w:ilvl w:val="0"/>
          <w:numId w:val="0"/>
        </w:numPr>
        <w:ind w:leftChars="0"/>
        <w:rPr>
          <w:rFonts w:hint="default" w:ascii="Times New Roman" w:hAnsi="Times New Roman" w:cs="Times New Roman"/>
          <w:lang w:val="en-GB"/>
        </w:rPr>
      </w:pPr>
      <w:bookmarkStart w:id="28" w:name="_Toc65973268"/>
      <w:r>
        <w:rPr>
          <w:rFonts w:hint="default" w:ascii="Times New Roman" w:hAnsi="Times New Roman" w:cs="Times New Roman"/>
          <w:sz w:val="22"/>
          <w:szCs w:val="24"/>
        </w:rPr>
        <w:t>Το</w:t>
      </w:r>
      <w:r>
        <w:rPr>
          <w:rFonts w:hint="default" w:ascii="Times New Roman" w:hAnsi="Times New Roman" w:cs="Times New Roman"/>
          <w:sz w:val="22"/>
          <w:szCs w:val="24"/>
          <w:lang w:val="en-GB"/>
        </w:rPr>
        <w:t xml:space="preserve"> </w:t>
      </w:r>
      <w:r>
        <w:rPr>
          <w:rFonts w:hint="default" w:ascii="Times New Roman" w:hAnsi="Times New Roman" w:cs="Times New Roman"/>
          <w:sz w:val="22"/>
          <w:szCs w:val="24"/>
        </w:rPr>
        <w:t>The transport information system.</w:t>
      </w:r>
      <w:bookmarkEnd w:id="28"/>
      <w:r>
        <w:rPr>
          <w:rFonts w:hint="default" w:ascii="Times New Roman" w:hAnsi="Times New Roman" w:cs="Times New Roman"/>
          <w:sz w:val="22"/>
          <w:szCs w:val="24"/>
          <w:lang w:val="en-GB"/>
        </w:rPr>
        <w:t xml:space="preserve"> </w:t>
      </w:r>
    </w:p>
    <w:p>
      <w:pPr>
        <w:rPr>
          <w:rFonts w:hint="default" w:ascii="Times New Roman" w:hAnsi="Times New Roman" w:cs="Times New Roman"/>
        </w:rPr>
      </w:pPr>
      <w:r>
        <w:rPr>
          <w:rFonts w:hint="default" w:ascii="Times New Roman" w:hAnsi="Times New Roman" w:cs="Times New Roman"/>
        </w:rPr>
        <w:t>For the purposes of efficient management of electric vehicles and charging stations, an Intelligent Transport Information System should be developed. The construction of the Information System will be based on Artificial Intelligence and the Internet of Things.</w:t>
      </w:r>
    </w:p>
    <w:p>
      <w:pPr>
        <w:rPr>
          <w:rFonts w:hint="default" w:ascii="Times New Roman" w:hAnsi="Times New Roman" w:cs="Times New Roman"/>
          <w:lang w:val="en-GB"/>
        </w:rPr>
      </w:pPr>
      <w:r>
        <w:rPr>
          <w:rFonts w:hint="default" w:ascii="Times New Roman" w:hAnsi="Times New Roman" w:cs="Times New Roman"/>
        </w:rPr>
        <w:t>This Information System must take into account:</w:t>
      </w:r>
    </w:p>
    <w:p>
      <w:pPr>
        <w:rPr>
          <w:rFonts w:hint="default" w:ascii="Times New Roman" w:hAnsi="Times New Roman" w:cs="Times New Roman"/>
        </w:rPr>
      </w:pPr>
      <w:r>
        <w:rPr>
          <w:rFonts w:hint="default" w:ascii="Times New Roman" w:hAnsi="Times New Roman" w:cs="Times New Roman"/>
        </w:rPr>
        <w:t>a) The maximum mileage that the electric vehicle can travel,</w:t>
      </w:r>
    </w:p>
    <w:p>
      <w:pPr>
        <w:rPr>
          <w:rFonts w:hint="default" w:ascii="Times New Roman" w:hAnsi="Times New Roman" w:cs="Times New Roman"/>
        </w:rPr>
      </w:pPr>
      <w:r>
        <w:rPr>
          <w:rFonts w:hint="default" w:ascii="Times New Roman" w:hAnsi="Times New Roman" w:cs="Times New Roman"/>
        </w:rPr>
        <w:t>b) The maximum capacity of the vehicle batteries,</w:t>
      </w:r>
    </w:p>
    <w:p>
      <w:pPr>
        <w:rPr>
          <w:rFonts w:hint="default" w:ascii="Times New Roman" w:hAnsi="Times New Roman" w:cs="Times New Roman"/>
        </w:rPr>
      </w:pPr>
      <w:r>
        <w:rPr>
          <w:rFonts w:hint="default" w:ascii="Times New Roman" w:hAnsi="Times New Roman" w:cs="Times New Roman"/>
        </w:rPr>
        <w:t>c) The current charge level of the vehicle batteries,</w:t>
      </w:r>
    </w:p>
    <w:p>
      <w:pPr>
        <w:rPr>
          <w:rFonts w:hint="default" w:ascii="Times New Roman" w:hAnsi="Times New Roman" w:cs="Times New Roman"/>
        </w:rPr>
      </w:pPr>
      <w:r>
        <w:rPr>
          <w:rFonts w:hint="default" w:ascii="Times New Roman" w:hAnsi="Times New Roman" w:cs="Times New Roman"/>
        </w:rPr>
        <w:t>d) The current geographical location of the vehicles</w:t>
      </w:r>
    </w:p>
    <w:p>
      <w:pPr>
        <w:rPr>
          <w:rFonts w:hint="default" w:ascii="Times New Roman" w:hAnsi="Times New Roman" w:cs="Times New Roman"/>
        </w:rPr>
      </w:pPr>
      <w:r>
        <w:rPr>
          <w:rFonts w:hint="default" w:ascii="Times New Roman" w:hAnsi="Times New Roman" w:cs="Times New Roman"/>
        </w:rPr>
        <w:t>e) Scheduled itineraries for the rest of the day</w:t>
      </w:r>
    </w:p>
    <w:p>
      <w:pPr>
        <w:rPr>
          <w:rFonts w:hint="default" w:ascii="Times New Roman" w:hAnsi="Times New Roman" w:cs="Times New Roman"/>
        </w:rPr>
      </w:pPr>
      <w:r>
        <w:rPr>
          <w:rFonts w:hint="default" w:ascii="Times New Roman" w:hAnsi="Times New Roman" w:cs="Times New Roman"/>
        </w:rPr>
        <w:t xml:space="preserve">f) The total </w:t>
      </w:r>
      <w:r>
        <w:rPr>
          <w:rFonts w:hint="default" w:ascii="Times New Roman" w:hAnsi="Times New Roman" w:cs="Times New Roman"/>
          <w:lang w:val="en-GB"/>
        </w:rPr>
        <w:t>kilometres</w:t>
      </w:r>
      <w:r>
        <w:rPr>
          <w:rFonts w:hint="default" w:ascii="Times New Roman" w:hAnsi="Times New Roman" w:cs="Times New Roman"/>
        </w:rPr>
        <w:t xml:space="preserve"> that the vehicle can travel before the next charge</w:t>
      </w:r>
    </w:p>
    <w:p>
      <w:pPr>
        <w:rPr>
          <w:rFonts w:hint="default" w:ascii="Times New Roman" w:hAnsi="Times New Roman" w:cs="Times New Roman"/>
          <w:lang w:val="en-GB"/>
        </w:rPr>
      </w:pPr>
      <w:r>
        <w:rPr>
          <w:rFonts w:hint="default" w:ascii="Times New Roman" w:hAnsi="Times New Roman" w:cs="Times New Roman"/>
        </w:rPr>
        <w:t>g) The energy requirement for the execution of the other itineraries, based on the kilometers, the altitude difference of the ground and the traffic within the cities</w:t>
      </w:r>
    </w:p>
    <w:p>
      <w:pPr>
        <w:rPr>
          <w:rFonts w:hint="default" w:ascii="Times New Roman" w:hAnsi="Times New Roman" w:cs="Times New Roman"/>
        </w:rPr>
      </w:pPr>
      <w:r>
        <w:rPr>
          <w:rFonts w:hint="default" w:ascii="Times New Roman" w:hAnsi="Times New Roman" w:cs="Times New Roman"/>
        </w:rPr>
        <w:t>(h) The categorization as to the necessity of all other itineraries</w:t>
      </w:r>
    </w:p>
    <w:p>
      <w:pPr>
        <w:rPr>
          <w:rFonts w:hint="default" w:ascii="Times New Roman" w:hAnsi="Times New Roman" w:cs="Times New Roman"/>
        </w:rPr>
      </w:pPr>
      <w:r>
        <w:rPr>
          <w:rFonts w:hint="default" w:ascii="Times New Roman" w:hAnsi="Times New Roman" w:cs="Times New Roman"/>
        </w:rPr>
        <w:t>i) The spatial distribution, the availability of time and the power of the existing charging stations in the area.</w:t>
      </w:r>
    </w:p>
    <w:p>
      <w:pPr>
        <w:rPr>
          <w:rFonts w:hint="default" w:ascii="Times New Roman" w:hAnsi="Times New Roman" w:cs="Times New Roman"/>
          <w:lang w:val="en-GB"/>
        </w:rPr>
      </w:pPr>
      <w:r>
        <w:rPr>
          <w:rFonts w:hint="default" w:ascii="Times New Roman" w:hAnsi="Times New Roman" w:cs="Times New Roman"/>
        </w:rPr>
        <w:t>j) Charging costs per charging station, per day.</w:t>
      </w:r>
    </w:p>
    <w:p>
      <w:pPr>
        <w:rPr>
          <w:rFonts w:hint="default" w:ascii="Times New Roman" w:hAnsi="Times New Roman" w:cs="Times New Roman"/>
          <w:lang w:val="en-GB"/>
        </w:rPr>
      </w:pPr>
      <w:r>
        <w:rPr>
          <w:rFonts w:hint="default" w:ascii="Times New Roman" w:hAnsi="Times New Roman" w:cs="Times New Roman"/>
        </w:rPr>
        <w:t>The information system will be based on artificial intelligence. Its decision algorithms will accept as input all the above information as input data and will provide the driver of the electric vehicle with information on:</w:t>
      </w:r>
    </w:p>
    <w:p>
      <w:pPr>
        <w:rPr>
          <w:rFonts w:hint="default" w:ascii="Times New Roman" w:hAnsi="Times New Roman" w:cs="Times New Roman"/>
        </w:rPr>
      </w:pPr>
      <w:r>
        <w:rPr>
          <w:rFonts w:hint="default" w:ascii="Times New Roman" w:hAnsi="Times New Roman" w:cs="Times New Roman"/>
        </w:rPr>
        <w:t>(i) The optimal route of each route.</w:t>
      </w:r>
    </w:p>
    <w:p>
      <w:pPr>
        <w:rPr>
          <w:rFonts w:hint="default" w:ascii="Times New Roman" w:hAnsi="Times New Roman" w:cs="Times New Roman"/>
        </w:rPr>
      </w:pPr>
      <w:r>
        <w:rPr>
          <w:rFonts w:hint="default" w:ascii="Times New Roman" w:hAnsi="Times New Roman" w:cs="Times New Roman"/>
        </w:rPr>
        <w:t>(ii) The other routes to be performed and their total kilometer.</w:t>
      </w:r>
    </w:p>
    <w:p>
      <w:pPr>
        <w:rPr>
          <w:rFonts w:hint="default" w:ascii="Times New Roman" w:hAnsi="Times New Roman" w:cs="Times New Roman"/>
        </w:rPr>
      </w:pPr>
      <w:r>
        <w:rPr>
          <w:rFonts w:hint="default" w:ascii="Times New Roman" w:hAnsi="Times New Roman" w:cs="Times New Roman"/>
        </w:rPr>
        <w:t>(iii) The remaining driving time based on the remaining battery capacity.</w:t>
      </w:r>
    </w:p>
    <w:p>
      <w:pPr>
        <w:rPr>
          <w:rFonts w:hint="default" w:ascii="Times New Roman" w:hAnsi="Times New Roman" w:cs="Times New Roman"/>
        </w:rPr>
      </w:pPr>
      <w:r>
        <w:rPr>
          <w:rFonts w:hint="default" w:ascii="Times New Roman" w:hAnsi="Times New Roman" w:cs="Times New Roman"/>
        </w:rPr>
        <w:t>(iv) The percentage of available battery capacity</w:t>
      </w:r>
    </w:p>
    <w:p>
      <w:pPr>
        <w:rPr>
          <w:rFonts w:hint="default" w:ascii="Times New Roman" w:hAnsi="Times New Roman" w:cs="Times New Roman"/>
        </w:rPr>
      </w:pPr>
      <w:r>
        <w:rPr>
          <w:rFonts w:hint="default" w:ascii="Times New Roman" w:hAnsi="Times New Roman" w:cs="Times New Roman"/>
        </w:rPr>
        <w:t>(v) The nearest charging stations, their availability and charging capacity.</w:t>
      </w:r>
    </w:p>
    <w:p>
      <w:pPr>
        <w:rPr>
          <w:rFonts w:hint="default" w:ascii="Times New Roman" w:hAnsi="Times New Roman" w:cs="Times New Roman"/>
          <w:lang w:val="en-GB"/>
        </w:rPr>
      </w:pPr>
      <w:r>
        <w:rPr>
          <w:rFonts w:hint="default" w:ascii="Times New Roman" w:hAnsi="Times New Roman" w:cs="Times New Roman"/>
        </w:rPr>
        <w:t>vi) Suggested charging time and the cost of this charging.</w:t>
      </w:r>
    </w:p>
    <w:p>
      <w:pPr>
        <w:rPr>
          <w:rFonts w:hint="default" w:ascii="Times New Roman" w:hAnsi="Times New Roman" w:cs="Times New Roman"/>
          <w:lang w:val="en-GB"/>
        </w:rPr>
      </w:pPr>
      <w:r>
        <w:rPr>
          <w:rFonts w:hint="default" w:ascii="Times New Roman" w:hAnsi="Times New Roman" w:cs="Times New Roman"/>
        </w:rPr>
        <w:t>All information transmission between the electric car and the information system will be via the 4G LTE wireless network. An Android application must be built to connect the battery of the electric car and the information system. This application will read the battery status of the vehicle and its geographical location. This information will be transmitted over the 4G network at regular intervals to the Information System. The Information System will process all input data a) to j) and provide the information i) to vi) to the EV driver.</w:t>
      </w:r>
    </w:p>
    <w:p>
      <w:pPr>
        <w:rPr>
          <w:rFonts w:hint="default" w:ascii="Times New Roman" w:hAnsi="Times New Roman" w:cs="Times New Roman"/>
          <w:lang w:val="en-GB"/>
        </w:rPr>
      </w:pPr>
      <w:r>
        <w:rPr>
          <w:rFonts w:hint="default" w:ascii="Times New Roman" w:hAnsi="Times New Roman" w:cs="Times New Roman"/>
        </w:rPr>
        <w:t xml:space="preserve">The implementation of the Artificial Intelligence Information System will be developed based on the Tensorflow and Keras software applications. </w:t>
      </w:r>
      <w:r>
        <w:rPr>
          <w:rFonts w:hint="default" w:ascii="Times New Roman" w:hAnsi="Times New Roman" w:cs="Times New Roman"/>
          <w:lang w:val="en-GB"/>
        </w:rPr>
        <w:t>(or equivalent) T</w:t>
      </w:r>
      <w:r>
        <w:rPr>
          <w:rFonts w:hint="default" w:ascii="Times New Roman" w:hAnsi="Times New Roman" w:cs="Times New Roman"/>
        </w:rPr>
        <w:t xml:space="preserve">ensorFlow and Keras are software supported by google, popular for creating neural networks and machine learning applications. They will have inputs information </w:t>
      </w:r>
      <w:r>
        <w:rPr>
          <w:rFonts w:hint="default" w:ascii="Times New Roman" w:hAnsi="Times New Roman" w:cs="Times New Roman"/>
          <w:lang w:val="en-GB"/>
        </w:rPr>
        <w:t xml:space="preserve">from </w:t>
      </w:r>
      <w:r>
        <w:rPr>
          <w:rFonts w:hint="default" w:ascii="Times New Roman" w:hAnsi="Times New Roman" w:cs="Times New Roman"/>
        </w:rPr>
        <w:t>a) to j), and train and maintain a flowchart. The main advantage of TensorFlow is that it can run on different platforms as well as GPUs. TensorFlow was developed in C ++ and can be used by other software, such as Python.</w:t>
      </w:r>
    </w:p>
    <w:p>
      <w:pPr>
        <w:rPr>
          <w:rFonts w:hint="default" w:ascii="Times New Roman" w:hAnsi="Times New Roman" w:cs="Times New Roman"/>
          <w:lang w:val="en-GB"/>
        </w:rPr>
      </w:pPr>
      <w:r>
        <w:rPr>
          <w:rFonts w:hint="default" w:ascii="Times New Roman" w:hAnsi="Times New Roman" w:cs="Times New Roman"/>
        </w:rPr>
        <w:t>For the implementation of the above system, the Procurement of a communication and monitoring system of electric vehicles of the municipality (two electric vehicles) should be done. The system will consist of three main subsystems: (i) the backend together with the Database, hosted on a web server, (ii) the administrator frontend, which is a web application, and (iii) the user frontend, which is a mobile application.</w:t>
      </w:r>
    </w:p>
    <w:p>
      <w:pPr>
        <w:rPr>
          <w:rFonts w:hint="default" w:ascii="Times New Roman" w:hAnsi="Times New Roman" w:cs="Times New Roman"/>
          <w:lang w:val="en-US"/>
        </w:rPr>
      </w:pPr>
      <w:r>
        <w:rPr>
          <w:rFonts w:hint="default" w:ascii="Times New Roman" w:hAnsi="Times New Roman" w:cs="Times New Roman"/>
        </w:rPr>
        <w:t>The backend of the system will communicate with the central data system of the manufacturer and will receive the data of the electric vehicles with appropriate authentication, through secure protocols, through the cloud of the manufacturer. This</w:t>
      </w:r>
      <w:r>
        <w:rPr>
          <w:rFonts w:hint="default" w:ascii="Times New Roman" w:hAnsi="Times New Roman" w:cs="Times New Roman"/>
          <w:lang w:val="en-US"/>
        </w:rPr>
        <w:t xml:space="preserve"> </w:t>
      </w:r>
      <w:r>
        <w:rPr>
          <w:rFonts w:hint="default" w:ascii="Times New Roman" w:hAnsi="Times New Roman" w:cs="Times New Roman"/>
        </w:rPr>
        <w:t>data</w:t>
      </w:r>
      <w:r>
        <w:rPr>
          <w:rFonts w:hint="default" w:ascii="Times New Roman" w:hAnsi="Times New Roman" w:cs="Times New Roman"/>
          <w:lang w:val="en-US"/>
        </w:rPr>
        <w:t xml:space="preserve"> </w:t>
      </w:r>
      <w:r>
        <w:rPr>
          <w:rFonts w:hint="default" w:ascii="Times New Roman" w:hAnsi="Times New Roman" w:cs="Times New Roman"/>
        </w:rPr>
        <w:t>will</w:t>
      </w:r>
      <w:r>
        <w:rPr>
          <w:rFonts w:hint="default" w:ascii="Times New Roman" w:hAnsi="Times New Roman" w:cs="Times New Roman"/>
          <w:lang w:val="en-US"/>
        </w:rPr>
        <w:t xml:space="preserve"> </w:t>
      </w:r>
      <w:r>
        <w:rPr>
          <w:rFonts w:hint="default" w:ascii="Times New Roman" w:hAnsi="Times New Roman" w:cs="Times New Roman"/>
        </w:rPr>
        <w:t>be</w:t>
      </w:r>
      <w:r>
        <w:rPr>
          <w:rFonts w:hint="default" w:ascii="Times New Roman" w:hAnsi="Times New Roman" w:cs="Times New Roman"/>
          <w:lang w:val="en-US"/>
        </w:rPr>
        <w:t xml:space="preserve"> </w:t>
      </w:r>
      <w:r>
        <w:rPr>
          <w:rFonts w:hint="default" w:ascii="Times New Roman" w:hAnsi="Times New Roman" w:cs="Times New Roman"/>
        </w:rPr>
        <w:t>stored</w:t>
      </w:r>
      <w:r>
        <w:rPr>
          <w:rFonts w:hint="default" w:ascii="Times New Roman" w:hAnsi="Times New Roman" w:cs="Times New Roman"/>
          <w:lang w:val="en-US"/>
        </w:rPr>
        <w:t xml:space="preserve"> </w:t>
      </w:r>
      <w:r>
        <w:rPr>
          <w:rFonts w:hint="default" w:ascii="Times New Roman" w:hAnsi="Times New Roman" w:cs="Times New Roman"/>
        </w:rPr>
        <w:t>in</w:t>
      </w:r>
      <w:r>
        <w:rPr>
          <w:rFonts w:hint="default" w:ascii="Times New Roman" w:hAnsi="Times New Roman" w:cs="Times New Roman"/>
          <w:lang w:val="en-US"/>
        </w:rPr>
        <w:t xml:space="preserve"> </w:t>
      </w:r>
      <w:r>
        <w:rPr>
          <w:rFonts w:hint="default" w:ascii="Times New Roman" w:hAnsi="Times New Roman" w:cs="Times New Roman"/>
        </w:rPr>
        <w:t>the</w:t>
      </w:r>
      <w:r>
        <w:rPr>
          <w:rFonts w:hint="default" w:ascii="Times New Roman" w:hAnsi="Times New Roman" w:cs="Times New Roman"/>
          <w:lang w:val="en-US"/>
        </w:rPr>
        <w:t xml:space="preserve"> </w:t>
      </w:r>
      <w:r>
        <w:rPr>
          <w:rFonts w:hint="default" w:ascii="Times New Roman" w:hAnsi="Times New Roman" w:cs="Times New Roman"/>
        </w:rPr>
        <w:t>project</w:t>
      </w:r>
      <w:r>
        <w:rPr>
          <w:rFonts w:hint="default" w:ascii="Times New Roman" w:hAnsi="Times New Roman" w:cs="Times New Roman"/>
          <w:lang w:val="en-US"/>
        </w:rPr>
        <w:t xml:space="preserve"> </w:t>
      </w:r>
      <w:r>
        <w:rPr>
          <w:rFonts w:hint="default" w:ascii="Times New Roman" w:hAnsi="Times New Roman" w:cs="Times New Roman"/>
        </w:rPr>
        <w:t>database</w:t>
      </w:r>
      <w:r>
        <w:rPr>
          <w:rFonts w:hint="default" w:ascii="Times New Roman" w:hAnsi="Times New Roman" w:cs="Times New Roman"/>
          <w:lang w:val="en-US"/>
        </w:rPr>
        <w:t>.</w:t>
      </w:r>
    </w:p>
    <w:p>
      <w:pPr>
        <w:rPr>
          <w:rFonts w:hint="default" w:ascii="Times New Roman" w:hAnsi="Times New Roman" w:cs="Times New Roman"/>
          <w:lang w:val="en-GB"/>
        </w:rPr>
      </w:pPr>
      <w:r>
        <w:rPr>
          <w:rFonts w:hint="default" w:ascii="Times New Roman" w:hAnsi="Times New Roman" w:cs="Times New Roman"/>
        </w:rPr>
        <w:t>The functions of the system will be managed by an administrator (application and database administrator) through the frontend web application. Through the web environment, the administrator will be able to add / remove cars and charging stations from the system, shut down cars in case of failure and have the general supervision of the system.</w:t>
      </w:r>
    </w:p>
    <w:p>
      <w:pPr>
        <w:rPr>
          <w:rFonts w:hint="default" w:ascii="Times New Roman" w:hAnsi="Times New Roman" w:cs="Times New Roman"/>
          <w:lang w:val="en-GB"/>
        </w:rPr>
      </w:pPr>
      <w:r>
        <w:rPr>
          <w:rFonts w:hint="default" w:ascii="Times New Roman" w:hAnsi="Times New Roman" w:cs="Times New Roman"/>
        </w:rPr>
        <w:t>The web server software, ie the web application will communicate with the central data system using secure OAuth authentication and will provide data / information for each electric vehicle. The mobile application that will be created will enable the user to see the above information for each vehicle and to be able to rent it for a certain period. The user will also be able to see information such as where the available charging stations are, their availability and cost. By using GPS from the mobile application, the system will be able to use smart algorithms to suggest to the user smart stops for charging or to prevent the user from long distances that will create a problem of energy savings.</w:t>
      </w:r>
    </w:p>
    <w:p>
      <w:pPr>
        <w:rPr>
          <w:rFonts w:hint="default" w:ascii="Times New Roman" w:hAnsi="Times New Roman" w:cs="Times New Roman"/>
          <w:lang w:val="en-GB"/>
        </w:rPr>
      </w:pPr>
    </w:p>
    <w:p>
      <w:pPr>
        <w:pStyle w:val="4"/>
        <w:numPr>
          <w:ilvl w:val="2"/>
          <w:numId w:val="0"/>
        </w:numPr>
        <w:ind w:leftChars="0"/>
        <w:rPr>
          <w:rFonts w:hint="default" w:ascii="Times New Roman" w:hAnsi="Times New Roman" w:cs="Times New Roman"/>
          <w:color w:val="auto"/>
          <w:sz w:val="22"/>
          <w:szCs w:val="22"/>
          <w:lang w:val="en-GB"/>
        </w:rPr>
      </w:pPr>
      <w:bookmarkStart w:id="29" w:name="_Toc65973269"/>
      <w:r>
        <w:rPr>
          <w:rFonts w:hint="default" w:ascii="Times New Roman" w:hAnsi="Times New Roman" w:cs="Times New Roman"/>
          <w:color w:val="auto"/>
          <w:sz w:val="22"/>
          <w:szCs w:val="22"/>
        </w:rPr>
        <w:t>The architecture of the higher information system</w:t>
      </w:r>
      <w:bookmarkEnd w:id="29"/>
      <w:r>
        <w:rPr>
          <w:rFonts w:hint="default" w:ascii="Times New Roman" w:hAnsi="Times New Roman" w:cs="Times New Roman"/>
          <w:color w:val="auto"/>
          <w:sz w:val="22"/>
          <w:szCs w:val="22"/>
        </w:rPr>
        <w:t xml:space="preserve"> </w:t>
      </w:r>
    </w:p>
    <w:p>
      <w:pPr>
        <w:rPr>
          <w:rFonts w:hint="default" w:ascii="Times New Roman" w:hAnsi="Times New Roman" w:cs="Times New Roman"/>
          <w:lang w:val="en-GB"/>
        </w:rPr>
      </w:pPr>
    </w:p>
    <w:p>
      <w:pPr>
        <w:rPr>
          <w:rFonts w:hint="default" w:ascii="Times New Roman" w:hAnsi="Times New Roman" w:cs="Times New Roman"/>
          <w:lang w:val="en-GB"/>
        </w:rPr>
      </w:pPr>
      <w:r>
        <w:rPr>
          <w:rFonts w:hint="default" w:ascii="Times New Roman" w:hAnsi="Times New Roman" w:cs="Times New Roman"/>
        </w:rPr>
        <w:t xml:space="preserve">The architecture of the information system and the dissemination of information is shown in picture </w:t>
      </w:r>
      <w:r>
        <w:rPr>
          <w:rFonts w:hint="default" w:ascii="Times New Roman" w:hAnsi="Times New Roman" w:cs="Times New Roman"/>
          <w:lang w:val="en-GB"/>
        </w:rPr>
        <w:t>below</w:t>
      </w:r>
    </w:p>
    <w:p>
      <w:pPr>
        <w:jc w:val="center"/>
        <w:rPr>
          <w:rFonts w:hint="default" w:ascii="Times New Roman" w:hAnsi="Times New Roman" w:cs="Times New Roman"/>
          <w:lang w:val="en-US"/>
        </w:rPr>
      </w:pPr>
      <w:ins w:id="0" w:author="Χρήστης των Windows" w:date="2020-02-28T13:25:00Z">
        <w:r>
          <w:rPr>
            <w:rFonts w:hint="default" w:ascii="Times New Roman" w:hAnsi="Times New Roman" w:cs="Times New Roman"/>
          </w:rPr>
          <w:pict>
            <v:shape id="_x0000_i1031" o:spt="75" type="#_x0000_t75" style="height:234.95pt;width:346.2pt;" filled="f" o:preferrelative="t" stroked="f" coordsize="21600,21600">
              <v:path/>
              <v:fill on="f" focussize="0,0"/>
              <v:stroke on="f"/>
              <v:imagedata r:id="rId11" o:title=""/>
              <o:lock v:ext="edit" aspectratio="t"/>
              <w10:wrap type="none"/>
              <w10:anchorlock/>
            </v:shape>
          </w:pict>
        </w:r>
      </w:ins>
    </w:p>
    <w:p>
      <w:pPr>
        <w:pStyle w:val="24"/>
        <w:tabs>
          <w:tab w:val="left" w:pos="1560"/>
        </w:tabs>
        <w:jc w:val="center"/>
        <w:rPr>
          <w:rFonts w:hint="default" w:ascii="Times New Roman" w:hAnsi="Times New Roman" w:cs="Times New Roman"/>
          <w:b w:val="0"/>
          <w:bCs/>
        </w:rPr>
      </w:pPr>
      <w:r>
        <w:rPr>
          <w:rFonts w:hint="default" w:ascii="Times New Roman" w:hAnsi="Times New Roman" w:cs="Times New Roman"/>
        </w:rPr>
        <w:t xml:space="preserve">Picture </w:t>
      </w:r>
      <w:r>
        <w:rPr>
          <w:rFonts w:hint="default" w:ascii="Times New Roman" w:hAnsi="Times New Roman" w:cs="Times New Roman"/>
          <w:b w:val="0"/>
          <w:bCs/>
        </w:rPr>
        <w:t>The architecture of the Information Transmission System</w:t>
      </w:r>
    </w:p>
    <w:p>
      <w:pPr>
        <w:pStyle w:val="24"/>
        <w:tabs>
          <w:tab w:val="left" w:pos="1560"/>
        </w:tabs>
        <w:rPr>
          <w:rFonts w:hint="default" w:ascii="Times New Roman" w:hAnsi="Times New Roman" w:cs="Times New Roman"/>
          <w:b w:val="0"/>
        </w:rPr>
      </w:pPr>
    </w:p>
    <w:p>
      <w:pPr>
        <w:rPr>
          <w:rFonts w:hint="default" w:ascii="Times New Roman" w:hAnsi="Times New Roman" w:cs="Times New Roman"/>
          <w:sz w:val="22"/>
          <w:szCs w:val="22"/>
          <w:lang w:val="en-GB"/>
        </w:rPr>
      </w:pPr>
      <w:r>
        <w:rPr>
          <w:rFonts w:hint="default" w:ascii="Times New Roman" w:hAnsi="Times New Roman" w:cs="Times New Roman"/>
          <w:sz w:val="22"/>
          <w:szCs w:val="22"/>
        </w:rPr>
        <w:t>As it can be seen from the picture, the information collected from the car and Tablet sensors, is transmitted over the 4G wireless network to the information system. The information system also collects information via the internet about the available charging stations and transfers the processed information back to the driver with the help of the Tablet.</w:t>
      </w:r>
    </w:p>
    <w:p>
      <w:pPr>
        <w:rPr>
          <w:rFonts w:hint="default" w:ascii="Times New Roman" w:hAnsi="Times New Roman" w:cs="Times New Roman"/>
          <w:sz w:val="22"/>
          <w:szCs w:val="22"/>
          <w:lang w:val="en-GB"/>
        </w:rPr>
      </w:pPr>
      <w:r>
        <w:rPr>
          <w:rFonts w:hint="default" w:ascii="Times New Roman" w:hAnsi="Times New Roman" w:cs="Times New Roman"/>
          <w:sz w:val="22"/>
          <w:szCs w:val="22"/>
        </w:rPr>
        <w:t>At the end of the work of the implementation of the Information System, the web server system will be installed in a space that will be indicated by a competent service of the Municipality. This will be followed by a period of testing of the individual subsystems as well as the integrated system. Finally, there will be a field test inside the electric vehicles for the correct and smooth operation of the whole system.</w:t>
      </w:r>
    </w:p>
    <w:p>
      <w:pPr>
        <w:rPr>
          <w:rFonts w:hint="default" w:ascii="Times New Roman" w:hAnsi="Times New Roman" w:cs="Times New Roman"/>
          <w:sz w:val="22"/>
          <w:szCs w:val="22"/>
          <w:lang w:val="en-GB"/>
        </w:rPr>
      </w:pPr>
      <w:r>
        <w:rPr>
          <w:rFonts w:hint="default" w:ascii="Times New Roman" w:hAnsi="Times New Roman" w:cs="Times New Roman"/>
          <w:sz w:val="22"/>
          <w:szCs w:val="22"/>
          <w:lang w:val="en-GB"/>
        </w:rPr>
        <w:t>At the end of the trial period, a complete technical evaluation of the entire system should be performed. This should include statistics on the use of electric cars, how many kilometres they travelled, how much electricity was consumed, how many kilos of carbon dioxide were not released into the atmosphere due to electricity, how many routes were carried out, how these routes were distributed, how many citizens were served and how many used electric cars.</w:t>
      </w:r>
    </w:p>
    <w:p>
      <w:pPr>
        <w:keepNext/>
        <w:keepLines/>
        <w:ind w:firstLine="499"/>
        <w:rPr>
          <w:rFonts w:hint="default" w:ascii="Times New Roman" w:hAnsi="Times New Roman" w:cs="Times New Roman"/>
          <w:sz w:val="22"/>
          <w:szCs w:val="22"/>
        </w:rPr>
      </w:pPr>
      <w:r>
        <w:rPr>
          <w:rFonts w:hint="default" w:ascii="Times New Roman" w:hAnsi="Times New Roman" w:cs="Times New Roman"/>
          <w:sz w:val="22"/>
          <w:szCs w:val="22"/>
        </w:rPr>
        <w:t>In order to evaluate the service of the citizens in the information system, a website should be created that will record the experiences of the citizens and the degree of their service on a Linkert scale.</w:t>
      </w:r>
    </w:p>
    <w:p>
      <w:pPr>
        <w:keepNext/>
        <w:keepLines/>
        <w:ind w:firstLine="499"/>
        <w:rPr>
          <w:rFonts w:hint="default" w:ascii="Times New Roman" w:hAnsi="Times New Roman" w:cs="Times New Roman"/>
          <w:b/>
          <w:bCs/>
          <w:sz w:val="22"/>
          <w:szCs w:val="22"/>
        </w:rPr>
      </w:pPr>
    </w:p>
    <w:p>
      <w:pPr>
        <w:keepNext/>
        <w:keepLines/>
        <w:ind w:firstLine="499"/>
        <w:rPr>
          <w:rFonts w:hint="default" w:ascii="Times New Roman" w:hAnsi="Times New Roman" w:cs="Times New Roman"/>
          <w:b/>
          <w:bCs/>
          <w:sz w:val="22"/>
          <w:szCs w:val="22"/>
        </w:rPr>
      </w:pPr>
      <w:r>
        <w:rPr>
          <w:rFonts w:hint="default" w:ascii="Times New Roman" w:hAnsi="Times New Roman" w:cs="Times New Roman"/>
          <w:b/>
          <w:bCs/>
          <w:snapToGrid/>
          <w:sz w:val="22"/>
          <w:szCs w:val="22"/>
          <w:lang w:val="en-US" w:eastAsia="en-GB"/>
        </w:rPr>
        <w:t>Minimum warranty period of the whole system is 12 months and including this period the contractor must mainten</w:t>
      </w:r>
      <w:r>
        <w:rPr>
          <w:rFonts w:hint="default" w:ascii="Times New Roman" w:hAnsi="Times New Roman" w:cs="Times New Roman"/>
          <w:b/>
          <w:bCs/>
          <w:snapToGrid/>
          <w:sz w:val="22"/>
          <w:szCs w:val="22"/>
          <w:lang w:val="en-US" w:eastAsia="en-GB"/>
        </w:rPr>
        <w:t>ance whole system including everything needed for that. All equipment, ownership and rights for the whole system hardware, sof</w:t>
      </w:r>
      <w:bookmarkStart w:id="50" w:name="_GoBack"/>
      <w:bookmarkEnd w:id="50"/>
      <w:r>
        <w:rPr>
          <w:rFonts w:hint="default" w:ascii="Times New Roman" w:hAnsi="Times New Roman" w:cs="Times New Roman"/>
          <w:b/>
          <w:bCs/>
          <w:snapToGrid/>
          <w:sz w:val="22"/>
          <w:szCs w:val="22"/>
          <w:lang w:val="en-US" w:eastAsia="en-GB"/>
        </w:rPr>
        <w:t>tware etc. belongs to the municipality.</w:t>
      </w:r>
    </w:p>
    <w:p>
      <w:pPr>
        <w:pStyle w:val="3"/>
        <w:rPr>
          <w:rFonts w:hint="default" w:ascii="Times New Roman" w:hAnsi="Times New Roman" w:cs="Times New Roman"/>
        </w:rPr>
      </w:pPr>
      <w:bookmarkStart w:id="30" w:name="_Toc424210170"/>
      <w:bookmarkStart w:id="31" w:name="_Ref530906824"/>
      <w:r>
        <w:rPr>
          <w:rFonts w:hint="default" w:ascii="Times New Roman" w:hAnsi="Times New Roman" w:cs="Times New Roman"/>
        </w:rPr>
        <w:t>Project management</w:t>
      </w:r>
      <w:bookmarkEnd w:id="30"/>
      <w:bookmarkEnd w:id="31"/>
    </w:p>
    <w:p>
      <w:pPr>
        <w:pStyle w:val="4"/>
        <w:keepNext w:val="0"/>
        <w:rPr>
          <w:rFonts w:hint="default" w:ascii="Times New Roman" w:hAnsi="Times New Roman" w:cs="Times New Roman"/>
        </w:rPr>
      </w:pPr>
      <w:r>
        <w:rPr>
          <w:rFonts w:hint="default" w:ascii="Times New Roman" w:hAnsi="Times New Roman" w:cs="Times New Roman"/>
        </w:rPr>
        <w:t>Responsible body</w:t>
      </w:r>
    </w:p>
    <w:p>
      <w:pPr>
        <w:rPr>
          <w:rFonts w:hint="default" w:ascii="Times New Roman" w:hAnsi="Times New Roman" w:cs="Times New Roman"/>
          <w:sz w:val="22"/>
          <w:szCs w:val="22"/>
        </w:rPr>
      </w:pPr>
      <w:r>
        <w:rPr>
          <w:rFonts w:hint="default" w:ascii="Times New Roman" w:hAnsi="Times New Roman" w:cs="Times New Roman"/>
          <w:sz w:val="22"/>
          <w:szCs w:val="22"/>
        </w:rPr>
        <w:t>The Contracting Authority for the contract is Municipality of Bitola</w:t>
      </w:r>
    </w:p>
    <w:p>
      <w:pPr>
        <w:rPr>
          <w:rFonts w:hint="default" w:ascii="Times New Roman" w:hAnsi="Times New Roman" w:cs="Times New Roman"/>
          <w:sz w:val="22"/>
          <w:szCs w:val="22"/>
        </w:rPr>
      </w:pPr>
    </w:p>
    <w:p>
      <w:pPr>
        <w:pStyle w:val="4"/>
        <w:keepNext w:val="0"/>
        <w:rPr>
          <w:rFonts w:hint="default" w:ascii="Times New Roman" w:hAnsi="Times New Roman" w:cs="Times New Roman"/>
        </w:rPr>
      </w:pPr>
      <w:r>
        <w:rPr>
          <w:rFonts w:hint="default" w:ascii="Times New Roman" w:hAnsi="Times New Roman" w:cs="Times New Roman"/>
        </w:rPr>
        <w:t>Management structure</w:t>
      </w:r>
    </w:p>
    <w:p>
      <w:pPr>
        <w:rPr>
          <w:rFonts w:hint="default" w:ascii="Times New Roman" w:hAnsi="Times New Roman" w:cs="Times New Roman"/>
          <w:sz w:val="22"/>
          <w:szCs w:val="22"/>
        </w:rPr>
      </w:pPr>
      <w:r>
        <w:rPr>
          <w:rFonts w:hint="default" w:ascii="Times New Roman" w:hAnsi="Times New Roman" w:cs="Times New Roman"/>
          <w:sz w:val="22"/>
          <w:szCs w:val="22"/>
        </w:rPr>
        <w:t>The Contracting Authority is Municipality of Bitola, the Republic of North Macedonia and in that capacity, it is responsible for launching the service tender procedure, sign the service contract, authorize payments to the contractor and handle the financial management and control during project implementation.</w:t>
      </w:r>
    </w:p>
    <w:p>
      <w:pPr>
        <w:rPr>
          <w:rFonts w:hint="default" w:ascii="Times New Roman" w:hAnsi="Times New Roman" w:cs="Times New Roman"/>
          <w:sz w:val="22"/>
          <w:szCs w:val="22"/>
        </w:rPr>
      </w:pPr>
      <w:r>
        <w:rPr>
          <w:rFonts w:hint="default" w:ascii="Times New Roman" w:hAnsi="Times New Roman" w:cs="Times New Roman"/>
          <w:sz w:val="22"/>
          <w:szCs w:val="22"/>
        </w:rPr>
        <w:t>The project management structure is consisting of a project manager and two project assistants from the Municipality of Bitola</w:t>
      </w:r>
    </w:p>
    <w:p>
      <w:pPr>
        <w:pStyle w:val="4"/>
        <w:keepNext w:val="0"/>
        <w:rPr>
          <w:rFonts w:hint="default" w:ascii="Times New Roman" w:hAnsi="Times New Roman" w:cs="Times New Roman"/>
        </w:rPr>
      </w:pPr>
      <w:r>
        <w:rPr>
          <w:rFonts w:hint="default" w:ascii="Times New Roman" w:hAnsi="Times New Roman" w:cs="Times New Roman"/>
        </w:rPr>
        <w:t>Facilities to be provided by the contracting authority and/or other parties</w:t>
      </w:r>
    </w:p>
    <w:p>
      <w:pPr>
        <w:rPr>
          <w:rFonts w:hint="default" w:ascii="Times New Roman" w:hAnsi="Times New Roman" w:cs="Times New Roman"/>
          <w:sz w:val="22"/>
          <w:szCs w:val="22"/>
        </w:rPr>
      </w:pPr>
      <w:r>
        <w:rPr>
          <w:rFonts w:hint="default" w:ascii="Times New Roman" w:hAnsi="Times New Roman" w:cs="Times New Roman"/>
          <w:sz w:val="22"/>
          <w:szCs w:val="22"/>
        </w:rPr>
        <w:t>The contracting authority has no obligations to provide any facilities</w:t>
      </w:r>
    </w:p>
    <w:p>
      <w:pPr>
        <w:pStyle w:val="2"/>
        <w:rPr>
          <w:rFonts w:hint="default" w:ascii="Times New Roman" w:hAnsi="Times New Roman" w:cs="Times New Roman"/>
        </w:rPr>
      </w:pPr>
      <w:bookmarkStart w:id="32" w:name="_Toc424210171"/>
      <w:r>
        <w:rPr>
          <w:rFonts w:hint="default" w:ascii="Times New Roman" w:hAnsi="Times New Roman" w:cs="Times New Roman"/>
        </w:rPr>
        <w:t>LOGISTICS AND TIMING</w:t>
      </w:r>
      <w:bookmarkEnd w:id="32"/>
    </w:p>
    <w:p>
      <w:pPr>
        <w:pStyle w:val="3"/>
        <w:rPr>
          <w:rFonts w:hint="default" w:ascii="Times New Roman" w:hAnsi="Times New Roman" w:cs="Times New Roman"/>
        </w:rPr>
      </w:pPr>
      <w:bookmarkStart w:id="33" w:name="_Toc424210172"/>
      <w:r>
        <w:rPr>
          <w:rFonts w:hint="default" w:ascii="Times New Roman" w:hAnsi="Times New Roman" w:cs="Times New Roman"/>
        </w:rPr>
        <w:t>Location</w:t>
      </w:r>
      <w:bookmarkEnd w:id="33"/>
    </w:p>
    <w:p>
      <w:pPr>
        <w:rPr>
          <w:rFonts w:hint="default" w:ascii="Times New Roman" w:hAnsi="Times New Roman" w:cs="Times New Roman"/>
          <w:sz w:val="22"/>
          <w:szCs w:val="22"/>
        </w:rPr>
      </w:pPr>
      <w:r>
        <w:rPr>
          <w:rFonts w:hint="default" w:ascii="Times New Roman" w:hAnsi="Times New Roman" w:cs="Times New Roman"/>
          <w:sz w:val="22"/>
          <w:szCs w:val="22"/>
        </w:rPr>
        <w:t>Pelagonia Region, Programme region.</w:t>
      </w:r>
    </w:p>
    <w:p>
      <w:pPr>
        <w:pStyle w:val="3"/>
        <w:rPr>
          <w:rFonts w:hint="default" w:ascii="Times New Roman" w:hAnsi="Times New Roman" w:cs="Times New Roman"/>
        </w:rPr>
      </w:pPr>
      <w:bookmarkStart w:id="34" w:name="_Toc424210173"/>
      <w:r>
        <w:rPr>
          <w:rFonts w:hint="default" w:ascii="Times New Roman" w:hAnsi="Times New Roman" w:cs="Times New Roman"/>
        </w:rPr>
        <w:t>Start date &amp; period of implementation of tasks</w:t>
      </w:r>
      <w:bookmarkEnd w:id="34"/>
    </w:p>
    <w:p>
      <w:pPr>
        <w:pStyle w:val="147"/>
        <w:ind w:left="0" w:leftChars="0" w:firstLine="0" w:firstLineChars="0"/>
        <w:jc w:val="both"/>
        <w:rPr>
          <w:rFonts w:hint="default" w:ascii="Times New Roman" w:hAnsi="Times New Roman" w:cs="Times New Roman"/>
          <w:sz w:val="22"/>
          <w:szCs w:val="22"/>
        </w:rPr>
      </w:pPr>
      <w:bookmarkStart w:id="35" w:name="_Hlk50539673"/>
      <w:r>
        <w:rPr>
          <w:rStyle w:val="33"/>
          <w:rFonts w:hint="default" w:ascii="Times New Roman" w:hAnsi="Times New Roman" w:cs="Times New Roman"/>
          <w:i w:val="0"/>
          <w:sz w:val="22"/>
          <w:szCs w:val="22"/>
          <w:lang w:val="en-GB"/>
        </w:rPr>
        <w:t>From the date when the contract will be signed until the end of the project Green Inter e Mobility</w:t>
      </w:r>
      <w:bookmarkEnd w:id="35"/>
      <w:r>
        <w:rPr>
          <w:rStyle w:val="33"/>
          <w:rFonts w:hint="default" w:ascii="Times New Roman" w:hAnsi="Times New Roman" w:cs="Times New Roman"/>
          <w:i w:val="0"/>
          <w:sz w:val="22"/>
          <w:szCs w:val="22"/>
          <w:lang w:val="en-GB"/>
        </w:rPr>
        <w:t xml:space="preserve"> which is now 30.12.2021 (If the implementation period for the project will be extended the implementation period of this contract will be extended too</w:t>
      </w:r>
      <w:r>
        <w:rPr>
          <w:rFonts w:hint="default" w:ascii="Times New Roman" w:hAnsi="Times New Roman" w:cs="Times New Roman"/>
          <w:sz w:val="22"/>
          <w:szCs w:val="22"/>
        </w:rPr>
        <w:t>. Please see Articles 19.1 and 19.2 of the special conditions for the actual start date and period of implementation.</w:t>
      </w:r>
    </w:p>
    <w:p>
      <w:pPr>
        <w:pStyle w:val="2"/>
        <w:rPr>
          <w:rFonts w:hint="default" w:ascii="Times New Roman" w:hAnsi="Times New Roman" w:cs="Times New Roman"/>
        </w:rPr>
      </w:pPr>
      <w:bookmarkStart w:id="36" w:name="_Toc424210174"/>
      <w:r>
        <w:rPr>
          <w:rFonts w:hint="default" w:ascii="Times New Roman" w:hAnsi="Times New Roman" w:cs="Times New Roman"/>
        </w:rPr>
        <w:t>REQUIREMENTS</w:t>
      </w:r>
      <w:bookmarkEnd w:id="36"/>
    </w:p>
    <w:p>
      <w:pPr>
        <w:pStyle w:val="3"/>
        <w:rPr>
          <w:rFonts w:hint="default" w:ascii="Times New Roman" w:hAnsi="Times New Roman" w:cs="Times New Roman"/>
        </w:rPr>
      </w:pPr>
      <w:bookmarkStart w:id="37" w:name="_Toc424210175"/>
      <w:r>
        <w:rPr>
          <w:rFonts w:hint="default" w:ascii="Times New Roman" w:hAnsi="Times New Roman" w:cs="Times New Roman"/>
        </w:rPr>
        <w:t>Staff</w:t>
      </w:r>
      <w:bookmarkEnd w:id="37"/>
    </w:p>
    <w:p>
      <w:pPr>
        <w:autoSpaceDE w:val="0"/>
        <w:autoSpaceDN w:val="0"/>
        <w:adjustRightInd w:val="0"/>
        <w:rPr>
          <w:rFonts w:hint="default" w:ascii="Times New Roman" w:hAnsi="Times New Roman" w:cs="Times New Roman"/>
          <w:sz w:val="22"/>
          <w:szCs w:val="22"/>
        </w:rPr>
      </w:pPr>
      <w:r>
        <w:rPr>
          <w:rFonts w:hint="default" w:ascii="Times New Roman" w:hAnsi="Times New Roman" w:cs="Times New Roman"/>
          <w:sz w:val="22"/>
          <w:szCs w:val="22"/>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pPr>
        <w:pStyle w:val="4"/>
        <w:keepNext w:val="0"/>
        <w:rPr>
          <w:rFonts w:hint="default" w:ascii="Times New Roman" w:hAnsi="Times New Roman" w:cs="Times New Roman"/>
        </w:rPr>
      </w:pPr>
      <w:r>
        <w:rPr>
          <w:rFonts w:hint="default" w:ascii="Times New Roman" w:hAnsi="Times New Roman" w:cs="Times New Roman"/>
        </w:rPr>
        <w:t>Key experts</w:t>
      </w:r>
    </w:p>
    <w:p>
      <w:pPr>
        <w:rPr>
          <w:rFonts w:hint="default" w:ascii="Times New Roman" w:hAnsi="Times New Roman" w:cs="Times New Roman"/>
          <w:b/>
          <w:bCs/>
          <w:sz w:val="22"/>
          <w:szCs w:val="22"/>
          <w:lang w:val="mk-MK"/>
        </w:rPr>
      </w:pPr>
      <w:r>
        <w:rPr>
          <w:rFonts w:hint="default" w:ascii="Times New Roman" w:hAnsi="Times New Roman" w:cs="Times New Roman"/>
          <w:b/>
          <w:bCs/>
          <w:sz w:val="22"/>
          <w:szCs w:val="22"/>
        </w:rPr>
        <w:t>Key expert:</w:t>
      </w:r>
    </w:p>
    <w:p>
      <w:pPr>
        <w:rPr>
          <w:rFonts w:hint="default" w:ascii="Times New Roman" w:hAnsi="Times New Roman" w:cs="Times New Roman"/>
          <w:b/>
          <w:bCs/>
          <w:sz w:val="22"/>
          <w:szCs w:val="22"/>
        </w:rPr>
      </w:pPr>
      <w:r>
        <w:rPr>
          <w:rFonts w:hint="default" w:ascii="Times New Roman" w:hAnsi="Times New Roman" w:cs="Times New Roman"/>
          <w:b/>
          <w:bCs/>
          <w:sz w:val="22"/>
          <w:szCs w:val="22"/>
        </w:rPr>
        <w:t>Qualifications and skills</w:t>
      </w:r>
    </w:p>
    <w:p>
      <w:pPr>
        <w:spacing w:after="0"/>
        <w:rPr>
          <w:rFonts w:hint="default" w:ascii="Times New Roman" w:hAnsi="Times New Roman" w:cs="Times New Roman"/>
          <w:sz w:val="22"/>
          <w:szCs w:val="22"/>
        </w:rPr>
      </w:pPr>
      <w:r>
        <w:rPr>
          <w:rFonts w:hint="default" w:ascii="Times New Roman" w:hAnsi="Times New Roman" w:cs="Times New Roman"/>
          <w:b w:val="0"/>
          <w:bCs w:val="0"/>
          <w:sz w:val="22"/>
          <w:szCs w:val="22"/>
          <w:lang w:val="en-GB"/>
        </w:rPr>
        <w:t>University degree (bachelor, master or PhD) related to engineering or programming or ICT, and in the absence of a degree as required in the previous paragraph, the expert should prove that he has competence in the field related to this activity based on previous similar tasks for at least 3 years</w:t>
      </w:r>
      <w:r>
        <w:rPr>
          <w:rFonts w:hint="default" w:ascii="Times New Roman" w:hAnsi="Times New Roman" w:cs="Times New Roman"/>
          <w:sz w:val="22"/>
          <w:szCs w:val="22"/>
        </w:rPr>
        <w:t>.</w:t>
      </w:r>
    </w:p>
    <w:p>
      <w:pPr>
        <w:spacing w:after="0"/>
        <w:rPr>
          <w:rFonts w:hint="default" w:ascii="Times New Roman" w:hAnsi="Times New Roman" w:cs="Times New Roman"/>
          <w:sz w:val="22"/>
          <w:szCs w:val="22"/>
        </w:rPr>
      </w:pPr>
    </w:p>
    <w:p>
      <w:pPr>
        <w:rPr>
          <w:rFonts w:hint="default" w:ascii="Times New Roman" w:hAnsi="Times New Roman" w:cs="Times New Roman"/>
          <w:b/>
          <w:bCs/>
          <w:sz w:val="22"/>
          <w:szCs w:val="22"/>
        </w:rPr>
      </w:pPr>
      <w:r>
        <w:rPr>
          <w:rFonts w:hint="default" w:ascii="Times New Roman" w:hAnsi="Times New Roman" w:cs="Times New Roman"/>
          <w:b/>
          <w:bCs/>
          <w:sz w:val="22"/>
          <w:szCs w:val="22"/>
        </w:rPr>
        <w:t>General professional experience</w:t>
      </w:r>
    </w:p>
    <w:p>
      <w:pPr>
        <w:rPr>
          <w:rFonts w:hint="default" w:ascii="Times New Roman" w:hAnsi="Times New Roman" w:cs="Times New Roman"/>
          <w:sz w:val="22"/>
          <w:szCs w:val="22"/>
        </w:rPr>
      </w:pPr>
      <w:r>
        <w:rPr>
          <w:rFonts w:hint="default" w:ascii="Times New Roman" w:hAnsi="Times New Roman" w:cs="Times New Roman"/>
          <w:sz w:val="22"/>
          <w:szCs w:val="22"/>
        </w:rPr>
        <w:t>Minimum of three years of professional experience in fields related to these activities.</w:t>
      </w:r>
    </w:p>
    <w:p>
      <w:pPr>
        <w:rPr>
          <w:rFonts w:hint="default" w:ascii="Times New Roman" w:hAnsi="Times New Roman" w:cs="Times New Roman"/>
          <w:b/>
          <w:bCs/>
          <w:sz w:val="22"/>
          <w:szCs w:val="22"/>
        </w:rPr>
      </w:pPr>
      <w:r>
        <w:rPr>
          <w:rFonts w:hint="default" w:ascii="Times New Roman" w:hAnsi="Times New Roman" w:cs="Times New Roman"/>
          <w:b/>
          <w:bCs/>
          <w:sz w:val="22"/>
          <w:szCs w:val="22"/>
        </w:rPr>
        <w:t>Specific professional experience</w:t>
      </w:r>
    </w:p>
    <w:p>
      <w:pPr>
        <w:rPr>
          <w:rFonts w:hint="default" w:ascii="Times New Roman" w:hAnsi="Times New Roman" w:cs="Times New Roman"/>
          <w:sz w:val="22"/>
          <w:szCs w:val="22"/>
          <w:highlight w:val="none"/>
          <w:lang w:val="en-GB"/>
        </w:rPr>
      </w:pPr>
      <w:r>
        <w:rPr>
          <w:rFonts w:hint="default" w:ascii="Times New Roman" w:hAnsi="Times New Roman" w:cs="Times New Roman"/>
          <w:sz w:val="22"/>
          <w:szCs w:val="22"/>
          <w:highlight w:val="none"/>
        </w:rPr>
        <w:t xml:space="preserve">Experience with </w:t>
      </w:r>
      <w:r>
        <w:rPr>
          <w:rFonts w:hint="default" w:ascii="Times New Roman" w:hAnsi="Times New Roman" w:cs="Times New Roman"/>
          <w:sz w:val="22"/>
          <w:szCs w:val="22"/>
          <w:highlight w:val="none"/>
          <w:lang w:val="en-GB"/>
        </w:rPr>
        <w:t>communication or monitoring systems</w:t>
      </w:r>
    </w:p>
    <w:p>
      <w:pPr>
        <w:rPr>
          <w:rFonts w:hint="default" w:ascii="Times New Roman" w:hAnsi="Times New Roman" w:cs="Times New Roman"/>
          <w:sz w:val="22"/>
          <w:szCs w:val="22"/>
        </w:rPr>
      </w:pPr>
      <w:r>
        <w:rPr>
          <w:rFonts w:hint="default" w:ascii="Times New Roman" w:hAnsi="Times New Roman" w:cs="Times New Roman"/>
          <w:sz w:val="22"/>
          <w:szCs w:val="22"/>
        </w:rPr>
        <w:t>All experts must be independent and free from conflicts of interest in the responsibilities they take on.</w:t>
      </w:r>
    </w:p>
    <w:p>
      <w:pPr>
        <w:pStyle w:val="4"/>
        <w:keepNext w:val="0"/>
        <w:rPr>
          <w:rFonts w:hint="default" w:ascii="Times New Roman" w:hAnsi="Times New Roman" w:cs="Times New Roman"/>
        </w:rPr>
      </w:pPr>
      <w:r>
        <w:rPr>
          <w:rFonts w:hint="default" w:ascii="Times New Roman" w:hAnsi="Times New Roman" w:cs="Times New Roman"/>
        </w:rPr>
        <w:t>Other experts, support staff &amp; backstopping</w:t>
      </w:r>
    </w:p>
    <w:p>
      <w:pPr>
        <w:rPr>
          <w:rFonts w:hint="default" w:ascii="Times New Roman" w:hAnsi="Times New Roman" w:cs="Times New Roman"/>
          <w:sz w:val="22"/>
          <w:szCs w:val="22"/>
        </w:rPr>
      </w:pPr>
      <w:r>
        <w:rPr>
          <w:rFonts w:hint="default" w:ascii="Times New Roman" w:hAnsi="Times New Roman" w:cs="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pPr>
        <w:rPr>
          <w:rFonts w:hint="default" w:ascii="Times New Roman" w:hAnsi="Times New Roman" w:cs="Times New Roman"/>
          <w:sz w:val="22"/>
          <w:szCs w:val="22"/>
        </w:rPr>
      </w:pPr>
      <w:r>
        <w:rPr>
          <w:rFonts w:hint="default" w:ascii="Times New Roman" w:hAnsi="Times New Roman" w:cs="Times New Roman"/>
          <w:sz w:val="22"/>
          <w:szCs w:val="22"/>
        </w:rPr>
        <w:t>The costs for backstopping and support staff, as needed, are considered to be included in the tenderer's financial offer.</w:t>
      </w:r>
    </w:p>
    <w:p>
      <w:pPr>
        <w:pStyle w:val="3"/>
        <w:rPr>
          <w:rFonts w:hint="default" w:ascii="Times New Roman" w:hAnsi="Times New Roman" w:cs="Times New Roman"/>
        </w:rPr>
      </w:pPr>
      <w:bookmarkStart w:id="38" w:name="_Toc424210176"/>
      <w:r>
        <w:rPr>
          <w:rFonts w:hint="default" w:ascii="Times New Roman" w:hAnsi="Times New Roman" w:cs="Times New Roman"/>
        </w:rPr>
        <w:t>Office accommodation</w:t>
      </w:r>
      <w:bookmarkEnd w:id="38"/>
    </w:p>
    <w:p>
      <w:pPr>
        <w:rPr>
          <w:rFonts w:hint="default" w:ascii="Times New Roman" w:hAnsi="Times New Roman" w:cs="Times New Roman"/>
          <w:sz w:val="22"/>
          <w:szCs w:val="22"/>
        </w:rPr>
      </w:pPr>
      <w:r>
        <w:rPr>
          <w:rFonts w:hint="default" w:ascii="Times New Roman" w:hAnsi="Times New Roman" w:cs="Times New Roman"/>
          <w:sz w:val="22"/>
          <w:szCs w:val="22"/>
        </w:rPr>
        <w:t>Office accommodation for each expert working on the contract is to be provided by the contractor.</w:t>
      </w:r>
    </w:p>
    <w:p>
      <w:pPr>
        <w:pStyle w:val="3"/>
        <w:rPr>
          <w:rFonts w:hint="default" w:ascii="Times New Roman" w:hAnsi="Times New Roman" w:cs="Times New Roman"/>
        </w:rPr>
      </w:pPr>
      <w:bookmarkStart w:id="39" w:name="_Toc424210177"/>
      <w:r>
        <w:rPr>
          <w:rFonts w:hint="default" w:ascii="Times New Roman" w:hAnsi="Times New Roman" w:cs="Times New Roman"/>
        </w:rPr>
        <w:t>Facilities to be provided by the contractor</w:t>
      </w:r>
      <w:bookmarkEnd w:id="39"/>
    </w:p>
    <w:p>
      <w:pPr>
        <w:rPr>
          <w:rFonts w:hint="default" w:ascii="Times New Roman" w:hAnsi="Times New Roman" w:cs="Times New Roman"/>
          <w:sz w:val="22"/>
          <w:szCs w:val="22"/>
        </w:rPr>
      </w:pPr>
      <w:r>
        <w:rPr>
          <w:rFonts w:hint="default" w:ascii="Times New Roman" w:hAnsi="Times New Roman" w:cs="Times New Roman"/>
          <w:sz w:val="22"/>
          <w:szCs w:val="22"/>
        </w:rPr>
        <w:t>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pPr>
        <w:pStyle w:val="3"/>
        <w:rPr>
          <w:rFonts w:hint="default" w:ascii="Times New Roman" w:hAnsi="Times New Roman" w:cs="Times New Roman"/>
        </w:rPr>
      </w:pPr>
      <w:bookmarkStart w:id="40" w:name="_Toc424210178"/>
      <w:r>
        <w:rPr>
          <w:rFonts w:hint="default" w:ascii="Times New Roman" w:hAnsi="Times New Roman" w:cs="Times New Roman"/>
        </w:rPr>
        <w:t>Equipment</w:t>
      </w:r>
      <w:bookmarkEnd w:id="40"/>
    </w:p>
    <w:p>
      <w:pPr>
        <w:rPr>
          <w:rFonts w:hint="default" w:ascii="Times New Roman" w:hAnsi="Times New Roman" w:cs="Times New Roman"/>
          <w:sz w:val="22"/>
          <w:szCs w:val="22"/>
        </w:rPr>
      </w:pPr>
      <w:r>
        <w:rPr>
          <w:rFonts w:hint="default" w:ascii="Times New Roman" w:hAnsi="Times New Roman" w:cs="Times New Roman"/>
          <w:b/>
          <w:sz w:val="22"/>
          <w:szCs w:val="22"/>
        </w:rPr>
        <w:t>No</w:t>
      </w:r>
      <w:r>
        <w:rPr>
          <w:rFonts w:hint="default" w:ascii="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pPr>
        <w:pStyle w:val="2"/>
        <w:rPr>
          <w:rFonts w:hint="default" w:ascii="Times New Roman" w:hAnsi="Times New Roman" w:cs="Times New Roman"/>
        </w:rPr>
      </w:pPr>
      <w:bookmarkStart w:id="41" w:name="_Toc424210179"/>
      <w:r>
        <w:rPr>
          <w:rFonts w:hint="default" w:ascii="Times New Roman" w:hAnsi="Times New Roman" w:cs="Times New Roman"/>
        </w:rPr>
        <w:t>REPORTS</w:t>
      </w:r>
      <w:bookmarkEnd w:id="41"/>
    </w:p>
    <w:p>
      <w:pPr>
        <w:pStyle w:val="3"/>
        <w:rPr>
          <w:rFonts w:hint="default" w:ascii="Times New Roman" w:hAnsi="Times New Roman" w:cs="Times New Roman"/>
        </w:rPr>
      </w:pPr>
      <w:bookmarkStart w:id="42" w:name="_Ref20555417"/>
      <w:bookmarkStart w:id="43" w:name="_Ref20656720"/>
      <w:bookmarkStart w:id="44" w:name="_Toc424210180"/>
      <w:r>
        <w:rPr>
          <w:rFonts w:hint="default" w:ascii="Times New Roman" w:hAnsi="Times New Roman" w:cs="Times New Roman"/>
        </w:rPr>
        <w:t>Reporting requirements</w:t>
      </w:r>
      <w:bookmarkEnd w:id="42"/>
      <w:bookmarkEnd w:id="43"/>
      <w:bookmarkEnd w:id="44"/>
    </w:p>
    <w:p>
      <w:pPr>
        <w:rPr>
          <w:rFonts w:hint="default" w:ascii="Times New Roman" w:hAnsi="Times New Roman" w:cs="Times New Roman"/>
          <w:sz w:val="22"/>
          <w:szCs w:val="22"/>
        </w:rPr>
      </w:pPr>
      <w:r>
        <w:rPr>
          <w:rFonts w:hint="default" w:ascii="Times New Roman" w:hAnsi="Times New Roman" w:cs="Times New Roman"/>
          <w:sz w:val="22"/>
          <w:szCs w:val="22"/>
        </w:rPr>
        <w:t>The contractor will submit the following reports in English in one original and two copies:</w:t>
      </w:r>
    </w:p>
    <w:p>
      <w:pPr>
        <w:rPr>
          <w:rFonts w:hint="default" w:ascii="Times New Roman" w:hAnsi="Times New Roman" w:cs="Times New Roman"/>
          <w:sz w:val="22"/>
          <w:szCs w:val="22"/>
        </w:rPr>
      </w:pPr>
      <w:r>
        <w:rPr>
          <w:rFonts w:hint="default" w:ascii="Times New Roman" w:hAnsi="Times New Roman" w:cs="Times New Roman"/>
          <w:sz w:val="22"/>
          <w:szCs w:val="22"/>
          <w:lang w:val="en-GB"/>
        </w:rPr>
        <w:t xml:space="preserve">Interim and Final report </w:t>
      </w:r>
      <w:bookmarkStart w:id="45" w:name="_Hlk50534614"/>
    </w:p>
    <w:bookmarkEnd w:id="45"/>
    <w:p>
      <w:pPr>
        <w:pStyle w:val="3"/>
        <w:rPr>
          <w:rFonts w:hint="default" w:ascii="Times New Roman" w:hAnsi="Times New Roman" w:cs="Times New Roman"/>
        </w:rPr>
      </w:pPr>
      <w:bookmarkStart w:id="46" w:name="_Toc424210181"/>
      <w:r>
        <w:rPr>
          <w:rFonts w:hint="default" w:ascii="Times New Roman" w:hAnsi="Times New Roman" w:cs="Times New Roman"/>
        </w:rPr>
        <w:t>Submission and approval of reports</w:t>
      </w:r>
      <w:bookmarkEnd w:id="46"/>
    </w:p>
    <w:p>
      <w:pPr>
        <w:rPr>
          <w:rFonts w:hint="default" w:ascii="Times New Roman" w:hAnsi="Times New Roman" w:cs="Times New Roman"/>
          <w:sz w:val="22"/>
          <w:szCs w:val="22"/>
        </w:rPr>
      </w:pPr>
      <w:r>
        <w:rPr>
          <w:rFonts w:hint="default" w:ascii="Times New Roman" w:hAnsi="Times New Roman" w:cs="Times New Roman"/>
          <w:sz w:val="22"/>
          <w:szCs w:val="22"/>
        </w:rPr>
        <w:t>The report referred to above must be submitted to the project manager identified in the contract. The project manager is responsible for approving the reports.</w:t>
      </w:r>
    </w:p>
    <w:p>
      <w:pPr>
        <w:pStyle w:val="2"/>
        <w:rPr>
          <w:rFonts w:hint="default" w:ascii="Times New Roman" w:hAnsi="Times New Roman" w:cs="Times New Roman"/>
        </w:rPr>
      </w:pPr>
      <w:bookmarkStart w:id="47" w:name="_Toc424210182"/>
      <w:r>
        <w:rPr>
          <w:rFonts w:hint="default" w:ascii="Times New Roman" w:hAnsi="Times New Roman" w:cs="Times New Roman"/>
        </w:rPr>
        <w:t>MONITORING AND EVALUATION</w:t>
      </w:r>
      <w:bookmarkEnd w:id="47"/>
    </w:p>
    <w:p>
      <w:pPr>
        <w:pStyle w:val="3"/>
        <w:rPr>
          <w:rFonts w:hint="default" w:ascii="Times New Roman" w:hAnsi="Times New Roman" w:cs="Times New Roman"/>
        </w:rPr>
      </w:pPr>
      <w:bookmarkStart w:id="48" w:name="_Toc424210183"/>
      <w:r>
        <w:rPr>
          <w:rFonts w:hint="default" w:ascii="Times New Roman" w:hAnsi="Times New Roman" w:cs="Times New Roman"/>
        </w:rPr>
        <w:t>Definition of indicators</w:t>
      </w:r>
      <w:bookmarkEnd w:id="48"/>
    </w:p>
    <w:p>
      <w:pPr>
        <w:rPr>
          <w:rFonts w:hint="default" w:ascii="Times New Roman" w:hAnsi="Times New Roman" w:cs="Times New Roman"/>
          <w:sz w:val="22"/>
          <w:szCs w:val="22"/>
        </w:rPr>
      </w:pPr>
      <w:r>
        <w:rPr>
          <w:rFonts w:hint="default" w:ascii="Times New Roman" w:hAnsi="Times New Roman" w:cs="Times New Roman"/>
          <w:color w:val="000000"/>
          <w:sz w:val="22"/>
          <w:szCs w:val="22"/>
        </w:rPr>
        <w:t>All</w:t>
      </w:r>
      <w:r>
        <w:rPr>
          <w:rFonts w:hint="default" w:ascii="Times New Roman" w:hAnsi="Times New Roman" w:cs="Times New Roman"/>
          <w:snapToGrid w:val="0"/>
          <w:color w:val="000000"/>
          <w:sz w:val="22"/>
          <w:szCs w:val="22"/>
        </w:rPr>
        <w:t xml:space="preserve"> activities for monitoring and evaluation, which will be a part of this Contract will be realized according to the planned time and measures of progress towards expected results.</w:t>
      </w:r>
    </w:p>
    <w:p>
      <w:pPr>
        <w:pStyle w:val="3"/>
        <w:rPr>
          <w:rFonts w:hint="default" w:ascii="Times New Roman" w:hAnsi="Times New Roman" w:cs="Times New Roman"/>
        </w:rPr>
      </w:pPr>
      <w:bookmarkStart w:id="49" w:name="_Toc424210184"/>
      <w:r>
        <w:rPr>
          <w:rFonts w:hint="default" w:ascii="Times New Roman" w:hAnsi="Times New Roman" w:cs="Times New Roman"/>
        </w:rPr>
        <w:t>Special requirements</w:t>
      </w:r>
      <w:bookmarkEnd w:id="49"/>
    </w:p>
    <w:p>
      <w:pPr>
        <w:rPr>
          <w:rFonts w:hint="default" w:ascii="Times New Roman" w:hAnsi="Times New Roman" w:cs="Times New Roman"/>
          <w:sz w:val="22"/>
          <w:szCs w:val="22"/>
        </w:rPr>
      </w:pPr>
      <w:r>
        <w:rPr>
          <w:rFonts w:hint="default" w:ascii="Times New Roman" w:hAnsi="Times New Roman" w:cs="Times New Roman"/>
          <w:sz w:val="22"/>
          <w:szCs w:val="22"/>
        </w:rPr>
        <w:t xml:space="preserve">N/A </w:t>
      </w:r>
    </w:p>
    <w:sectPr>
      <w:pgSz w:w="11913" w:h="16834"/>
      <w:pgMar w:top="709" w:right="1134" w:bottom="1134" w:left="1134" w:header="0" w:footer="720" w:gutter="567"/>
      <w:cols w:space="720" w:num="1"/>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NewRomanPS">
    <w:altName w:val="Times New Roman"/>
    <w:panose1 w:val="00000000000000000000"/>
    <w:charset w:val="00"/>
    <w:family w:val="roma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Optima">
    <w:altName w:val="AMGDT"/>
    <w:panose1 w:val="00000000000000000000"/>
    <w:charset w:val="00"/>
    <w:family w:val="swiss"/>
    <w:pitch w:val="default"/>
    <w:sig w:usb0="00000000" w:usb1="00000000" w:usb2="00000000" w:usb3="00000000" w:csb0="00000001"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right" w:pos="9078"/>
      </w:tabs>
      <w:spacing w:before="120"/>
      <w:rPr>
        <w:rStyle w:val="80"/>
        <w:rFonts w:ascii="Times New Roman" w:hAnsi="Times New Roman"/>
        <w:b/>
        <w:sz w:val="18"/>
        <w:szCs w:val="18"/>
      </w:rPr>
    </w:pPr>
    <w:r>
      <w:rPr>
        <w:rFonts w:ascii="Times New Roman" w:hAnsi="Times New Roman"/>
        <w:b/>
        <w:snapToGrid w:val="0"/>
        <w:sz w:val="18"/>
        <w:szCs w:val="18"/>
      </w:rPr>
      <w:t>August 2020</w:t>
    </w:r>
    <w:r>
      <w:rPr>
        <w:sz w:val="20"/>
      </w:rPr>
      <w:tab/>
    </w:r>
    <w:r>
      <w:rPr>
        <w:rFonts w:ascii="Times New Roman" w:hAnsi="Times New Roman"/>
        <w:sz w:val="18"/>
        <w:szCs w:val="18"/>
      </w:rPr>
      <w:t xml:space="preserve">Page </w:t>
    </w:r>
    <w:r>
      <w:rPr>
        <w:rStyle w:val="80"/>
        <w:rFonts w:ascii="Times New Roman" w:hAnsi="Times New Roman"/>
        <w:sz w:val="18"/>
        <w:szCs w:val="18"/>
      </w:rPr>
      <w:fldChar w:fldCharType="begin"/>
    </w:r>
    <w:r>
      <w:rPr>
        <w:rStyle w:val="80"/>
        <w:rFonts w:ascii="Times New Roman" w:hAnsi="Times New Roman"/>
        <w:sz w:val="18"/>
        <w:szCs w:val="18"/>
      </w:rPr>
      <w:instrText xml:space="preserve"> PAGE </w:instrText>
    </w:r>
    <w:r>
      <w:rPr>
        <w:rStyle w:val="80"/>
        <w:rFonts w:ascii="Times New Roman" w:hAnsi="Times New Roman"/>
        <w:sz w:val="18"/>
        <w:szCs w:val="18"/>
      </w:rPr>
      <w:fldChar w:fldCharType="separate"/>
    </w:r>
    <w:r>
      <w:rPr>
        <w:rStyle w:val="80"/>
        <w:rFonts w:ascii="Times New Roman" w:hAnsi="Times New Roman"/>
        <w:sz w:val="18"/>
        <w:szCs w:val="18"/>
      </w:rPr>
      <w:t>10</w:t>
    </w:r>
    <w:r>
      <w:rPr>
        <w:rStyle w:val="80"/>
        <w:rFonts w:ascii="Times New Roman" w:hAnsi="Times New Roman"/>
        <w:sz w:val="18"/>
        <w:szCs w:val="18"/>
      </w:rPr>
      <w:fldChar w:fldCharType="end"/>
    </w:r>
    <w:r>
      <w:rPr>
        <w:rStyle w:val="80"/>
        <w:rFonts w:ascii="Times New Roman" w:hAnsi="Times New Roman"/>
        <w:sz w:val="18"/>
        <w:szCs w:val="18"/>
      </w:rPr>
      <w:t xml:space="preserve"> of </w:t>
    </w:r>
    <w:r>
      <w:rPr>
        <w:rStyle w:val="80"/>
        <w:rFonts w:ascii="Times New Roman" w:hAnsi="Times New Roman"/>
        <w:sz w:val="18"/>
        <w:szCs w:val="18"/>
      </w:rPr>
      <w:fldChar w:fldCharType="begin"/>
    </w:r>
    <w:r>
      <w:rPr>
        <w:rStyle w:val="80"/>
        <w:rFonts w:ascii="Times New Roman" w:hAnsi="Times New Roman"/>
        <w:sz w:val="18"/>
        <w:szCs w:val="18"/>
      </w:rPr>
      <w:instrText xml:space="preserve"> NUMPAGES </w:instrText>
    </w:r>
    <w:r>
      <w:rPr>
        <w:rStyle w:val="80"/>
        <w:rFonts w:ascii="Times New Roman" w:hAnsi="Times New Roman"/>
        <w:sz w:val="18"/>
        <w:szCs w:val="18"/>
      </w:rPr>
      <w:fldChar w:fldCharType="separate"/>
    </w:r>
    <w:r>
      <w:rPr>
        <w:rStyle w:val="80"/>
        <w:rFonts w:ascii="Times New Roman" w:hAnsi="Times New Roman"/>
        <w:sz w:val="18"/>
        <w:szCs w:val="18"/>
      </w:rPr>
      <w:t>10</w:t>
    </w:r>
    <w:r>
      <w:rPr>
        <w:rStyle w:val="80"/>
        <w:rFonts w:ascii="Times New Roman" w:hAnsi="Times New Roman"/>
        <w:sz w:val="18"/>
        <w:szCs w:val="18"/>
      </w:rPr>
      <w:fldChar w:fldCharType="end"/>
    </w:r>
  </w:p>
  <w:p>
    <w:pPr>
      <w:pStyle w:val="38"/>
      <w:tabs>
        <w:tab w:val="right" w:pos="9078"/>
      </w:tabs>
      <w:rPr>
        <w:b/>
      </w:rPr>
    </w:pPr>
    <w:r>
      <w:rPr>
        <w:rStyle w:val="80"/>
        <w:rFonts w:ascii="Times New Roman" w:hAnsi="Times New Roman"/>
        <w:sz w:val="18"/>
        <w:szCs w:val="18"/>
      </w:rPr>
      <w:fldChar w:fldCharType="begin"/>
    </w:r>
    <w:r>
      <w:rPr>
        <w:rStyle w:val="80"/>
        <w:rFonts w:ascii="Times New Roman" w:hAnsi="Times New Roman"/>
        <w:sz w:val="18"/>
        <w:szCs w:val="18"/>
      </w:rPr>
      <w:instrText xml:space="preserve"> FILENAME </w:instrText>
    </w:r>
    <w:r>
      <w:rPr>
        <w:rStyle w:val="80"/>
        <w:rFonts w:ascii="Times New Roman" w:hAnsi="Times New Roman"/>
        <w:sz w:val="18"/>
        <w:szCs w:val="18"/>
      </w:rPr>
      <w:fldChar w:fldCharType="separate"/>
    </w:r>
    <w:r>
      <w:rPr>
        <w:rStyle w:val="80"/>
        <w:rFonts w:ascii="Times New Roman" w:hAnsi="Times New Roman"/>
        <w:sz w:val="18"/>
        <w:szCs w:val="18"/>
      </w:rPr>
      <w:t>b8f_annexiitorglobal_en.doc</w:t>
    </w:r>
    <w:r>
      <w:rPr>
        <w:rStyle w:val="80"/>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right" w:pos="9000"/>
      </w:tabs>
      <w:spacing w:before="120"/>
      <w:rPr>
        <w:rFonts w:ascii="Times New Roman" w:hAnsi="Times New Roman"/>
        <w:sz w:val="18"/>
        <w:szCs w:val="18"/>
      </w:rPr>
    </w:pPr>
    <w:r>
      <w:rPr>
        <w:rFonts w:ascii="Times New Roman" w:hAnsi="Times New Roman"/>
        <w:b/>
        <w:snapToGrid w:val="0"/>
        <w:sz w:val="18"/>
        <w:szCs w:val="18"/>
      </w:rPr>
      <w:t>August 2020</w:t>
    </w:r>
    <w:r>
      <w:rPr>
        <w:rFonts w:ascii="Times New Roman" w:hAnsi="Times New Roman"/>
        <w:sz w:val="18"/>
        <w:szCs w:val="18"/>
      </w:rPr>
      <w:tab/>
    </w: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pPr>
      <w:pStyle w:val="38"/>
      <w:tabs>
        <w:tab w:val="right" w:pos="9000"/>
      </w:tabs>
      <w:rPr>
        <w:sz w:val="18"/>
        <w:szCs w:val="18"/>
      </w:rPr>
    </w:pPr>
    <w:r>
      <w:rPr>
        <w:rStyle w:val="80"/>
        <w:rFonts w:ascii="Times New Roman" w:hAnsi="Times New Roman"/>
        <w:sz w:val="18"/>
        <w:szCs w:val="18"/>
      </w:rPr>
      <w:fldChar w:fldCharType="begin"/>
    </w:r>
    <w:r>
      <w:rPr>
        <w:rStyle w:val="80"/>
        <w:rFonts w:ascii="Times New Roman" w:hAnsi="Times New Roman"/>
        <w:sz w:val="18"/>
        <w:szCs w:val="18"/>
      </w:rPr>
      <w:instrText xml:space="preserve"> FILENAME </w:instrText>
    </w:r>
    <w:r>
      <w:rPr>
        <w:rStyle w:val="80"/>
        <w:rFonts w:ascii="Times New Roman" w:hAnsi="Times New Roman"/>
        <w:sz w:val="18"/>
        <w:szCs w:val="18"/>
      </w:rPr>
      <w:fldChar w:fldCharType="separate"/>
    </w:r>
    <w:r>
      <w:rPr>
        <w:rStyle w:val="80"/>
        <w:rFonts w:ascii="Times New Roman" w:hAnsi="Times New Roman"/>
        <w:sz w:val="18"/>
        <w:szCs w:val="18"/>
      </w:rPr>
      <w:t>b8f_annexiitorglobal_en.doc</w:t>
    </w:r>
    <w:r>
      <w:rPr>
        <w:rStyle w:val="80"/>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tabs>
        <w:tab w:val="left" w:pos="6315"/>
        <w:tab w:val="clear" w:pos="8306"/>
      </w:tabs>
    </w:pPr>
    <w:r>
      <w:rPr>
        <w:b/>
        <w:sz w:val="32"/>
        <w:szCs w:val="32"/>
        <w:lang w:val="en-US" w:eastAsia="en-US"/>
      </w:rPr>
      <w:pict>
        <v:shape id="_x0000_i1027" o:spt="75" type="#_x0000_t75" style="height:68.25pt;width:256.5pt;" filled="f" o:preferrelative="t" stroked="f" coordsize="21600,21600">
          <v:path/>
          <v:fill on="f" focussize="0,0"/>
          <v:stroke on="f" joinstyle="miter"/>
          <v:imagedata r:id="rId1" o:title="PROJECT LOGO CCI"/>
          <o:lock v:ext="edit" aspectratio="t"/>
          <w10:wrap type="none"/>
          <w10:anchorlock/>
        </v:shape>
      </w:pict>
    </w:r>
    <w:r>
      <w:rPr>
        <w:lang w:val="en-US" w:eastAsia="en-US"/>
      </w:rPr>
      <w:t xml:space="preserve">                    </w:t>
    </w:r>
    <w:r>
      <w:rPr>
        <w:lang w:val="en-US" w:eastAsia="en-US"/>
      </w:rPr>
      <w:pict>
        <v:shape id="_x0000_i1028" o:spt="75" type="#_x0000_t75" style="height:86.25pt;width:123pt;" filled="f" o:preferrelative="t" stroked="f" coordsize="21600,21600">
          <v:path/>
          <v:fill on="f" focussize="0,0"/>
          <v:stroke on="f" joinstyle="miter"/>
          <v:imagedata r:id="rId2" o:title=""/>
          <o:lock v:ext="edit" aspectratio="t"/>
          <w10:wrap type="none"/>
          <w10:anchorlock/>
        </v:shape>
      </w:pict>
    </w:r>
    <w:r>
      <w:rPr>
        <w:lang w:val="en-US" w:eastAsia="en-US"/>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tabs>
        <w:tab w:val="left" w:pos="6315"/>
        <w:tab w:val="clear" w:pos="8306"/>
      </w:tabs>
    </w:pPr>
    <w:r>
      <w:rPr>
        <w:b/>
        <w:sz w:val="32"/>
        <w:szCs w:val="32"/>
        <w:lang w:val="en-US" w:eastAsia="en-US"/>
      </w:rPr>
      <w:pict>
        <v:shape id="_x0000_i1025" o:spt="75" type="#_x0000_t75" style="height:63.75pt;width:265.5pt;" filled="f" o:preferrelative="t" stroked="f" coordsize="21600,21600">
          <v:path/>
          <v:fill on="f" focussize="0,0"/>
          <v:stroke on="f" joinstyle="miter"/>
          <v:imagedata r:id="rId1" o:title="PROJECT LOGO CCI"/>
          <o:lock v:ext="edit" aspectratio="t"/>
          <w10:wrap type="none"/>
          <w10:anchorlock/>
        </v:shape>
      </w:pict>
    </w:r>
    <w:r>
      <w:rPr>
        <w:lang w:val="en-US" w:eastAsia="en-US"/>
      </w:rPr>
      <w:t xml:space="preserve">                </w:t>
    </w:r>
    <w:r>
      <w:rPr>
        <w:lang w:val="en-US" w:eastAsia="en-US"/>
      </w:rPr>
      <w:pict>
        <v:shape id="_x0000_i1026" o:spt="75" type="#_x0000_t75" style="height:80.25pt;width:113.25pt;" filled="f" o:preferrelative="t" stroked="f" coordsize="21600,21600">
          <v:path/>
          <v:fill on="f" focussize="0,0"/>
          <v:stroke on="f" joinstyle="miter"/>
          <v:imagedata r:id="rId2" o:title=""/>
          <o:lock v:ext="edit" aspectratio="t"/>
          <w10:wrap type="none"/>
          <w10:anchorlock/>
        </v:shape>
      </w:pict>
    </w:r>
    <w:r>
      <w:rPr>
        <w:lang w:val="en-US" w:eastAsia="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74"/>
      <w:lvlText w:val="%1."/>
      <w:lvlJc w:val="left"/>
      <w:pPr>
        <w:tabs>
          <w:tab w:val="left" w:pos="1492"/>
        </w:tabs>
        <w:ind w:left="1492" w:hanging="360"/>
      </w:pPr>
    </w:lvl>
  </w:abstractNum>
  <w:abstractNum w:abstractNumId="1">
    <w:nsid w:val="FFFFFF80"/>
    <w:multiLevelType w:val="singleLevel"/>
    <w:tmpl w:val="FFFFFF80"/>
    <w:lvl w:ilvl="0" w:tentative="0">
      <w:start w:val="1"/>
      <w:numFmt w:val="bullet"/>
      <w:pStyle w:val="64"/>
      <w:lvlText w:val=""/>
      <w:lvlJc w:val="left"/>
      <w:pPr>
        <w:tabs>
          <w:tab w:val="left" w:pos="1492"/>
        </w:tabs>
        <w:ind w:left="1492" w:hanging="360"/>
      </w:pPr>
      <w:rPr>
        <w:rFonts w:hint="default" w:ascii="Symbol" w:hAnsi="Symbol"/>
      </w:rPr>
    </w:lvl>
  </w:abstractNum>
  <w:abstractNum w:abstractNumId="2">
    <w:nsid w:val="1B1530A4"/>
    <w:multiLevelType w:val="multilevel"/>
    <w:tmpl w:val="1B1530A4"/>
    <w:lvl w:ilvl="0" w:tentative="0">
      <w:start w:val="1"/>
      <w:numFmt w:val="decimal"/>
      <w:pStyle w:val="71"/>
      <w:lvlText w:val="(%1)"/>
      <w:lvlJc w:val="left"/>
      <w:pPr>
        <w:tabs>
          <w:tab w:val="left" w:pos="1911"/>
        </w:tabs>
        <w:ind w:left="1911" w:hanging="709"/>
      </w:pPr>
    </w:lvl>
    <w:lvl w:ilvl="1" w:tentative="0">
      <w:start w:val="1"/>
      <w:numFmt w:val="lowerLetter"/>
      <w:pStyle w:val="129"/>
      <w:lvlText w:val="(%2)"/>
      <w:lvlJc w:val="left"/>
      <w:pPr>
        <w:tabs>
          <w:tab w:val="left" w:pos="2619"/>
        </w:tabs>
        <w:ind w:left="2619" w:hanging="708"/>
      </w:pPr>
    </w:lvl>
    <w:lvl w:ilvl="2" w:tentative="0">
      <w:start w:val="1"/>
      <w:numFmt w:val="bullet"/>
      <w:pStyle w:val="134"/>
      <w:lvlText w:val="–"/>
      <w:lvlJc w:val="left"/>
      <w:pPr>
        <w:tabs>
          <w:tab w:val="left" w:pos="3328"/>
        </w:tabs>
        <w:ind w:left="3328" w:hanging="709"/>
      </w:pPr>
      <w:rPr>
        <w:rFonts w:ascii="Times New Roman" w:hAnsi="Times New Roman"/>
      </w:rPr>
    </w:lvl>
    <w:lvl w:ilvl="3" w:tentative="0">
      <w:start w:val="1"/>
      <w:numFmt w:val="bullet"/>
      <w:pStyle w:val="139"/>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3">
    <w:nsid w:val="22DD3599"/>
    <w:multiLevelType w:val="multilevel"/>
    <w:tmpl w:val="22DD3599"/>
    <w:lvl w:ilvl="0" w:tentative="0">
      <w:start w:val="1"/>
      <w:numFmt w:val="decimal"/>
      <w:pStyle w:val="70"/>
      <w:lvlText w:val="(%1)"/>
      <w:lvlJc w:val="left"/>
      <w:pPr>
        <w:tabs>
          <w:tab w:val="left" w:pos="709"/>
        </w:tabs>
        <w:ind w:left="709" w:hanging="709"/>
      </w:pPr>
    </w:lvl>
    <w:lvl w:ilvl="1" w:tentative="0">
      <w:start w:val="1"/>
      <w:numFmt w:val="lowerLetter"/>
      <w:pStyle w:val="127"/>
      <w:lvlText w:val="(%2)"/>
      <w:lvlJc w:val="left"/>
      <w:pPr>
        <w:tabs>
          <w:tab w:val="left" w:pos="1417"/>
        </w:tabs>
        <w:ind w:left="1417" w:hanging="708"/>
      </w:pPr>
    </w:lvl>
    <w:lvl w:ilvl="2" w:tentative="0">
      <w:start w:val="1"/>
      <w:numFmt w:val="bullet"/>
      <w:pStyle w:val="132"/>
      <w:lvlText w:val="–"/>
      <w:lvlJc w:val="left"/>
      <w:pPr>
        <w:tabs>
          <w:tab w:val="left" w:pos="2126"/>
        </w:tabs>
        <w:ind w:left="2126" w:hanging="709"/>
      </w:pPr>
      <w:rPr>
        <w:rFonts w:ascii="Times New Roman" w:hAnsi="Times New Roman"/>
      </w:rPr>
    </w:lvl>
    <w:lvl w:ilvl="3" w:tentative="0">
      <w:start w:val="1"/>
      <w:numFmt w:val="bullet"/>
      <w:pStyle w:val="137"/>
      <w:lvlText w:val=""/>
      <w:lvlJc w:val="left"/>
      <w:pPr>
        <w:tabs>
          <w:tab w:val="left" w:pos="2835"/>
        </w:tabs>
        <w:ind w:left="2835"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4">
    <w:nsid w:val="2B75631B"/>
    <w:multiLevelType w:val="singleLevel"/>
    <w:tmpl w:val="2B75631B"/>
    <w:lvl w:ilvl="0" w:tentative="0">
      <w:start w:val="1"/>
      <w:numFmt w:val="bullet"/>
      <w:pStyle w:val="120"/>
      <w:lvlText w:val=""/>
      <w:lvlJc w:val="left"/>
      <w:pPr>
        <w:tabs>
          <w:tab w:val="left" w:pos="765"/>
        </w:tabs>
        <w:ind w:left="765" w:hanging="283"/>
      </w:pPr>
      <w:rPr>
        <w:rFonts w:ascii="Symbol" w:hAnsi="Symbol"/>
      </w:rPr>
    </w:lvl>
  </w:abstractNum>
  <w:abstractNum w:abstractNumId="5">
    <w:nsid w:val="2CAB4527"/>
    <w:multiLevelType w:val="multilevel"/>
    <w:tmpl w:val="2CAB4527"/>
    <w:lvl w:ilvl="0" w:tentative="0">
      <w:start w:val="1"/>
      <w:numFmt w:val="decimal"/>
      <w:pStyle w:val="72"/>
      <w:lvlText w:val="(%1)"/>
      <w:lvlJc w:val="left"/>
      <w:pPr>
        <w:tabs>
          <w:tab w:val="left" w:pos="1911"/>
        </w:tabs>
        <w:ind w:left="1911" w:hanging="709"/>
      </w:pPr>
    </w:lvl>
    <w:lvl w:ilvl="1" w:tentative="0">
      <w:start w:val="1"/>
      <w:numFmt w:val="lowerLetter"/>
      <w:pStyle w:val="130"/>
      <w:lvlText w:val="(%2)"/>
      <w:lvlJc w:val="left"/>
      <w:pPr>
        <w:tabs>
          <w:tab w:val="left" w:pos="2619"/>
        </w:tabs>
        <w:ind w:left="2619" w:hanging="708"/>
      </w:pPr>
    </w:lvl>
    <w:lvl w:ilvl="2" w:tentative="0">
      <w:start w:val="1"/>
      <w:numFmt w:val="bullet"/>
      <w:pStyle w:val="135"/>
      <w:lvlText w:val="–"/>
      <w:lvlJc w:val="left"/>
      <w:pPr>
        <w:tabs>
          <w:tab w:val="left" w:pos="3328"/>
        </w:tabs>
        <w:ind w:left="3328" w:hanging="709"/>
      </w:pPr>
      <w:rPr>
        <w:rFonts w:ascii="Times New Roman" w:hAnsi="Times New Roman"/>
      </w:rPr>
    </w:lvl>
    <w:lvl w:ilvl="3" w:tentative="0">
      <w:start w:val="1"/>
      <w:numFmt w:val="bullet"/>
      <w:pStyle w:val="140"/>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6">
    <w:nsid w:val="34293F3F"/>
    <w:multiLevelType w:val="singleLevel"/>
    <w:tmpl w:val="34293F3F"/>
    <w:lvl w:ilvl="0" w:tentative="0">
      <w:start w:val="1"/>
      <w:numFmt w:val="bullet"/>
      <w:pStyle w:val="121"/>
      <w:lvlText w:val="–"/>
      <w:lvlJc w:val="left"/>
      <w:pPr>
        <w:tabs>
          <w:tab w:val="left" w:pos="283"/>
        </w:tabs>
        <w:ind w:left="283" w:hanging="283"/>
      </w:pPr>
      <w:rPr>
        <w:rFonts w:ascii="Times New Roman" w:hAnsi="Times New Roman"/>
      </w:rPr>
    </w:lvl>
  </w:abstractNum>
  <w:abstractNum w:abstractNumId="7">
    <w:nsid w:val="358B6119"/>
    <w:multiLevelType w:val="multilevel"/>
    <w:tmpl w:val="358B6119"/>
    <w:lvl w:ilvl="0" w:tentative="0">
      <w:start w:val="1"/>
      <w:numFmt w:val="decimal"/>
      <w:pStyle w:val="126"/>
      <w:lvlText w:val="(%1)"/>
      <w:lvlJc w:val="left"/>
      <w:pPr>
        <w:tabs>
          <w:tab w:val="left" w:pos="1191"/>
        </w:tabs>
        <w:ind w:left="1191" w:hanging="709"/>
      </w:pPr>
    </w:lvl>
    <w:lvl w:ilvl="1" w:tentative="0">
      <w:start w:val="1"/>
      <w:numFmt w:val="lowerLetter"/>
      <w:pStyle w:val="128"/>
      <w:lvlText w:val="(%2)"/>
      <w:lvlJc w:val="left"/>
      <w:pPr>
        <w:tabs>
          <w:tab w:val="left" w:pos="1899"/>
        </w:tabs>
        <w:ind w:left="1899" w:hanging="708"/>
      </w:pPr>
    </w:lvl>
    <w:lvl w:ilvl="2" w:tentative="0">
      <w:start w:val="1"/>
      <w:numFmt w:val="bullet"/>
      <w:pStyle w:val="133"/>
      <w:lvlText w:val="–"/>
      <w:lvlJc w:val="left"/>
      <w:pPr>
        <w:tabs>
          <w:tab w:val="left" w:pos="2608"/>
        </w:tabs>
        <w:ind w:left="2608" w:hanging="709"/>
      </w:pPr>
      <w:rPr>
        <w:rFonts w:ascii="Times New Roman" w:hAnsi="Times New Roman"/>
      </w:rPr>
    </w:lvl>
    <w:lvl w:ilvl="3" w:tentative="0">
      <w:start w:val="1"/>
      <w:numFmt w:val="bullet"/>
      <w:pStyle w:val="138"/>
      <w:lvlText w:val=""/>
      <w:lvlJc w:val="left"/>
      <w:pPr>
        <w:tabs>
          <w:tab w:val="left" w:pos="3317"/>
        </w:tabs>
        <w:ind w:left="331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8">
    <w:nsid w:val="3AFB6DC8"/>
    <w:multiLevelType w:val="singleLevel"/>
    <w:tmpl w:val="3AFB6DC8"/>
    <w:lvl w:ilvl="0" w:tentative="0">
      <w:start w:val="1"/>
      <w:numFmt w:val="bullet"/>
      <w:pStyle w:val="59"/>
      <w:lvlText w:val=""/>
      <w:lvlJc w:val="left"/>
      <w:pPr>
        <w:tabs>
          <w:tab w:val="left" w:pos="1485"/>
        </w:tabs>
        <w:ind w:left="1485" w:hanging="283"/>
      </w:pPr>
      <w:rPr>
        <w:rFonts w:ascii="Symbol" w:hAnsi="Symbol"/>
      </w:rPr>
    </w:lvl>
  </w:abstractNum>
  <w:abstractNum w:abstractNumId="9">
    <w:nsid w:val="3CF00E18"/>
    <w:multiLevelType w:val="singleLevel"/>
    <w:tmpl w:val="3CF00E18"/>
    <w:lvl w:ilvl="0" w:tentative="0">
      <w:start w:val="1"/>
      <w:numFmt w:val="bullet"/>
      <w:pStyle w:val="58"/>
      <w:lvlText w:val=""/>
      <w:lvlJc w:val="left"/>
      <w:pPr>
        <w:tabs>
          <w:tab w:val="left" w:pos="283"/>
        </w:tabs>
        <w:ind w:left="283" w:hanging="283"/>
      </w:pPr>
      <w:rPr>
        <w:rFonts w:ascii="Symbol" w:hAnsi="Symbol"/>
      </w:rPr>
    </w:lvl>
  </w:abstractNum>
  <w:abstractNum w:abstractNumId="10">
    <w:nsid w:val="46113D4F"/>
    <w:multiLevelType w:val="singleLevel"/>
    <w:tmpl w:val="46113D4F"/>
    <w:lvl w:ilvl="0" w:tentative="0">
      <w:start w:val="1"/>
      <w:numFmt w:val="bullet"/>
      <w:pStyle w:val="124"/>
      <w:lvlText w:val="–"/>
      <w:lvlJc w:val="left"/>
      <w:pPr>
        <w:tabs>
          <w:tab w:val="left" w:pos="1485"/>
        </w:tabs>
        <w:ind w:left="1485" w:hanging="283"/>
      </w:pPr>
      <w:rPr>
        <w:rFonts w:ascii="Times New Roman" w:hAnsi="Times New Roman"/>
      </w:rPr>
    </w:lvl>
  </w:abstractNum>
  <w:abstractNum w:abstractNumId="11">
    <w:nsid w:val="54D10AB0"/>
    <w:multiLevelType w:val="singleLevel"/>
    <w:tmpl w:val="54D10AB0"/>
    <w:lvl w:ilvl="0" w:tentative="0">
      <w:start w:val="1"/>
      <w:numFmt w:val="bullet"/>
      <w:pStyle w:val="125"/>
      <w:lvlText w:val="–"/>
      <w:lvlJc w:val="left"/>
      <w:pPr>
        <w:tabs>
          <w:tab w:val="left" w:pos="1485"/>
        </w:tabs>
        <w:ind w:left="1485" w:hanging="283"/>
      </w:pPr>
      <w:rPr>
        <w:rFonts w:ascii="Times New Roman" w:hAnsi="Times New Roman"/>
      </w:rPr>
    </w:lvl>
  </w:abstractNum>
  <w:abstractNum w:abstractNumId="12">
    <w:nsid w:val="5E0D6286"/>
    <w:multiLevelType w:val="singleLevel"/>
    <w:tmpl w:val="5E0D6286"/>
    <w:lvl w:ilvl="0" w:tentative="0">
      <w:start w:val="1"/>
      <w:numFmt w:val="bullet"/>
      <w:pStyle w:val="123"/>
      <w:lvlText w:val="–"/>
      <w:lvlJc w:val="left"/>
      <w:pPr>
        <w:tabs>
          <w:tab w:val="left" w:pos="1485"/>
        </w:tabs>
        <w:ind w:left="1485" w:hanging="283"/>
      </w:pPr>
      <w:rPr>
        <w:rFonts w:ascii="Times New Roman" w:hAnsi="Times New Roman"/>
      </w:rPr>
    </w:lvl>
  </w:abstractNum>
  <w:abstractNum w:abstractNumId="13">
    <w:nsid w:val="6057433F"/>
    <w:multiLevelType w:val="singleLevel"/>
    <w:tmpl w:val="6057433F"/>
    <w:lvl w:ilvl="0" w:tentative="0">
      <w:start w:val="1"/>
      <w:numFmt w:val="bullet"/>
      <w:pStyle w:val="122"/>
      <w:lvlText w:val="–"/>
      <w:lvlJc w:val="left"/>
      <w:pPr>
        <w:tabs>
          <w:tab w:val="left" w:pos="765"/>
        </w:tabs>
        <w:ind w:left="765" w:hanging="283"/>
      </w:pPr>
      <w:rPr>
        <w:rFonts w:ascii="Times New Roman" w:hAnsi="Times New Roman"/>
      </w:rPr>
    </w:lvl>
  </w:abstractNum>
  <w:abstractNum w:abstractNumId="14">
    <w:nsid w:val="620F2440"/>
    <w:multiLevelType w:val="singleLevel"/>
    <w:tmpl w:val="620F2440"/>
    <w:lvl w:ilvl="0" w:tentative="0">
      <w:start w:val="1"/>
      <w:numFmt w:val="bullet"/>
      <w:pStyle w:val="61"/>
      <w:lvlText w:val=""/>
      <w:lvlJc w:val="left"/>
      <w:pPr>
        <w:tabs>
          <w:tab w:val="left" w:pos="1485"/>
        </w:tabs>
        <w:ind w:left="1485" w:hanging="283"/>
      </w:pPr>
      <w:rPr>
        <w:rFonts w:ascii="Symbol" w:hAnsi="Symbol"/>
      </w:rPr>
    </w:lvl>
  </w:abstractNum>
  <w:abstractNum w:abstractNumId="15">
    <w:nsid w:val="6A7B4BF1"/>
    <w:multiLevelType w:val="multilevel"/>
    <w:tmpl w:val="6A7B4BF1"/>
    <w:lvl w:ilvl="0" w:tentative="0">
      <w:start w:val="1"/>
      <w:numFmt w:val="decimal"/>
      <w:pStyle w:val="2"/>
      <w:lvlText w:val="%1."/>
      <w:lvlJc w:val="left"/>
      <w:pPr>
        <w:tabs>
          <w:tab w:val="left" w:pos="480"/>
        </w:tabs>
        <w:ind w:left="480" w:hanging="480"/>
      </w:pPr>
    </w:lvl>
    <w:lvl w:ilvl="1" w:tentative="0">
      <w:start w:val="1"/>
      <w:numFmt w:val="decimal"/>
      <w:pStyle w:val="3"/>
      <w:lvlText w:val="%1.%2."/>
      <w:lvlJc w:val="left"/>
      <w:pPr>
        <w:tabs>
          <w:tab w:val="left" w:pos="1200"/>
        </w:tabs>
        <w:ind w:left="1200" w:hanging="720"/>
      </w:pPr>
      <w:rPr>
        <w:rFonts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2" w:tentative="0">
      <w:start w:val="1"/>
      <w:numFmt w:val="decimal"/>
      <w:pStyle w:val="4"/>
      <w:lvlText w:val="%1.%2.%3."/>
      <w:lvlJc w:val="left"/>
      <w:pPr>
        <w:tabs>
          <w:tab w:val="left" w:pos="862"/>
        </w:tabs>
        <w:ind w:left="862" w:hanging="720"/>
      </w:pPr>
    </w:lvl>
    <w:lvl w:ilvl="3" w:tentative="0">
      <w:start w:val="1"/>
      <w:numFmt w:val="decimal"/>
      <w:pStyle w:val="5"/>
      <w:lvlText w:val="%1.%2.%3.%4."/>
      <w:lvlJc w:val="left"/>
      <w:pPr>
        <w:tabs>
          <w:tab w:val="left" w:pos="1920"/>
        </w:tabs>
        <w:ind w:left="1920" w:hanging="720"/>
      </w:p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16">
    <w:nsid w:val="6DF118C0"/>
    <w:multiLevelType w:val="singleLevel"/>
    <w:tmpl w:val="6DF118C0"/>
    <w:lvl w:ilvl="0" w:tentative="0">
      <w:start w:val="1"/>
      <w:numFmt w:val="bullet"/>
      <w:pStyle w:val="63"/>
      <w:lvlText w:val=""/>
      <w:lvlJc w:val="left"/>
      <w:pPr>
        <w:tabs>
          <w:tab w:val="left" w:pos="1485"/>
        </w:tabs>
        <w:ind w:left="1485" w:hanging="283"/>
      </w:pPr>
      <w:rPr>
        <w:rFonts w:ascii="Symbol" w:hAnsi="Symbol"/>
      </w:rPr>
    </w:lvl>
  </w:abstractNum>
  <w:abstractNum w:abstractNumId="17">
    <w:nsid w:val="722304D7"/>
    <w:multiLevelType w:val="multilevel"/>
    <w:tmpl w:val="722304D7"/>
    <w:lvl w:ilvl="0" w:tentative="0">
      <w:start w:val="1"/>
      <w:numFmt w:val="decimal"/>
      <w:pStyle w:val="73"/>
      <w:lvlText w:val="(%1)"/>
      <w:lvlJc w:val="left"/>
      <w:pPr>
        <w:tabs>
          <w:tab w:val="left" w:pos="1911"/>
        </w:tabs>
        <w:ind w:left="1911" w:hanging="709"/>
      </w:pPr>
    </w:lvl>
    <w:lvl w:ilvl="1" w:tentative="0">
      <w:start w:val="1"/>
      <w:numFmt w:val="lowerLetter"/>
      <w:pStyle w:val="131"/>
      <w:lvlText w:val="(%2)"/>
      <w:lvlJc w:val="left"/>
      <w:pPr>
        <w:tabs>
          <w:tab w:val="left" w:pos="2619"/>
        </w:tabs>
        <w:ind w:left="2619" w:hanging="708"/>
      </w:pPr>
    </w:lvl>
    <w:lvl w:ilvl="2" w:tentative="0">
      <w:start w:val="1"/>
      <w:numFmt w:val="bullet"/>
      <w:pStyle w:val="136"/>
      <w:lvlText w:val="–"/>
      <w:lvlJc w:val="left"/>
      <w:pPr>
        <w:tabs>
          <w:tab w:val="left" w:pos="3328"/>
        </w:tabs>
        <w:ind w:left="3328" w:hanging="709"/>
      </w:pPr>
      <w:rPr>
        <w:rFonts w:ascii="Times New Roman" w:hAnsi="Times New Roman"/>
      </w:rPr>
    </w:lvl>
    <w:lvl w:ilvl="3" w:tentative="0">
      <w:start w:val="1"/>
      <w:numFmt w:val="bullet"/>
      <w:pStyle w:val="141"/>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num w:numId="1">
    <w:abstractNumId w:val="15"/>
  </w:num>
  <w:num w:numId="2">
    <w:abstractNumId w:val="9"/>
  </w:num>
  <w:num w:numId="3">
    <w:abstractNumId w:val="8"/>
  </w:num>
  <w:num w:numId="4">
    <w:abstractNumId w:val="14"/>
  </w:num>
  <w:num w:numId="5">
    <w:abstractNumId w:val="16"/>
  </w:num>
  <w:num w:numId="6">
    <w:abstractNumId w:val="1"/>
  </w:num>
  <w:num w:numId="7">
    <w:abstractNumId w:val="3"/>
  </w:num>
  <w:num w:numId="8">
    <w:abstractNumId w:val="2"/>
  </w:num>
  <w:num w:numId="9">
    <w:abstractNumId w:val="5"/>
  </w:num>
  <w:num w:numId="10">
    <w:abstractNumId w:val="17"/>
  </w:num>
  <w:num w:numId="11">
    <w:abstractNumId w:val="0"/>
  </w:num>
  <w:num w:numId="12">
    <w:abstractNumId w:val="4"/>
  </w:num>
  <w:num w:numId="13">
    <w:abstractNumId w:val="6"/>
  </w:num>
  <w:num w:numId="14">
    <w:abstractNumId w:val="13"/>
  </w:num>
  <w:num w:numId="15">
    <w:abstractNumId w:val="12"/>
  </w:num>
  <w:num w:numId="16">
    <w:abstractNumId w:val="10"/>
  </w:num>
  <w:num w:numId="17">
    <w:abstractNumId w:val="11"/>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Χρήστης των Windows">
    <w15:presenceInfo w15:providerId="None" w15:userId="Χρήστης των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720"/>
  <w:hyphenationZone w:val="425"/>
  <w:drawingGridHorizontalSpacing w:val="100"/>
  <w:displayHorizontalDrawingGridEvery w:val="0"/>
  <w:displayVerticalDrawingGridEvery w:val="0"/>
  <w:noPunctuationKerning w:val="1"/>
  <w:characterSpacingControl w:val="doNotCompress"/>
  <w:footnotePr>
    <w:footnote w:id="0"/>
    <w:footnote w:id="1"/>
  </w:foot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57684"/>
    <w:rsid w:val="0006795C"/>
    <w:rsid w:val="000717C4"/>
    <w:rsid w:val="00072591"/>
    <w:rsid w:val="00086D9B"/>
    <w:rsid w:val="0009008B"/>
    <w:rsid w:val="000914D7"/>
    <w:rsid w:val="00093D70"/>
    <w:rsid w:val="000A1135"/>
    <w:rsid w:val="000A3FA5"/>
    <w:rsid w:val="000B214E"/>
    <w:rsid w:val="000B35D0"/>
    <w:rsid w:val="000C5995"/>
    <w:rsid w:val="000D573C"/>
    <w:rsid w:val="000F10BF"/>
    <w:rsid w:val="000F16A9"/>
    <w:rsid w:val="00100201"/>
    <w:rsid w:val="0010219F"/>
    <w:rsid w:val="00104E99"/>
    <w:rsid w:val="0011312C"/>
    <w:rsid w:val="00115301"/>
    <w:rsid w:val="00126E6A"/>
    <w:rsid w:val="0013060C"/>
    <w:rsid w:val="00132C55"/>
    <w:rsid w:val="00134B0C"/>
    <w:rsid w:val="00144AAA"/>
    <w:rsid w:val="001467EC"/>
    <w:rsid w:val="00150415"/>
    <w:rsid w:val="00153197"/>
    <w:rsid w:val="00155998"/>
    <w:rsid w:val="0016149B"/>
    <w:rsid w:val="00161CF7"/>
    <w:rsid w:val="00174CDF"/>
    <w:rsid w:val="00185585"/>
    <w:rsid w:val="001869F0"/>
    <w:rsid w:val="00192884"/>
    <w:rsid w:val="0019480C"/>
    <w:rsid w:val="001A1A8A"/>
    <w:rsid w:val="001A1E97"/>
    <w:rsid w:val="001A7403"/>
    <w:rsid w:val="001B3701"/>
    <w:rsid w:val="001C01AB"/>
    <w:rsid w:val="001C114B"/>
    <w:rsid w:val="001C4DD2"/>
    <w:rsid w:val="001C6553"/>
    <w:rsid w:val="001C7648"/>
    <w:rsid w:val="001D07DD"/>
    <w:rsid w:val="001D0B84"/>
    <w:rsid w:val="001E4CB6"/>
    <w:rsid w:val="001E5659"/>
    <w:rsid w:val="001F21C2"/>
    <w:rsid w:val="00210C5D"/>
    <w:rsid w:val="00212FA5"/>
    <w:rsid w:val="002233A1"/>
    <w:rsid w:val="00224F25"/>
    <w:rsid w:val="002351C4"/>
    <w:rsid w:val="00240BCC"/>
    <w:rsid w:val="00243FB5"/>
    <w:rsid w:val="00245839"/>
    <w:rsid w:val="00254C26"/>
    <w:rsid w:val="002564EE"/>
    <w:rsid w:val="00257D65"/>
    <w:rsid w:val="00263EEB"/>
    <w:rsid w:val="00267A1C"/>
    <w:rsid w:val="00277B0C"/>
    <w:rsid w:val="0028046F"/>
    <w:rsid w:val="00282DCE"/>
    <w:rsid w:val="002B6E4F"/>
    <w:rsid w:val="002C0329"/>
    <w:rsid w:val="002D5D21"/>
    <w:rsid w:val="002D648A"/>
    <w:rsid w:val="002D7174"/>
    <w:rsid w:val="002E468E"/>
    <w:rsid w:val="002F1AF6"/>
    <w:rsid w:val="00310A00"/>
    <w:rsid w:val="0031613E"/>
    <w:rsid w:val="00320C07"/>
    <w:rsid w:val="00323913"/>
    <w:rsid w:val="00323EFD"/>
    <w:rsid w:val="003421DB"/>
    <w:rsid w:val="00350D87"/>
    <w:rsid w:val="00356091"/>
    <w:rsid w:val="0036064C"/>
    <w:rsid w:val="00363709"/>
    <w:rsid w:val="00364DE6"/>
    <w:rsid w:val="0038085D"/>
    <w:rsid w:val="003A0CDB"/>
    <w:rsid w:val="003A1C3F"/>
    <w:rsid w:val="003A2551"/>
    <w:rsid w:val="003A71AB"/>
    <w:rsid w:val="003B234D"/>
    <w:rsid w:val="003B3BE4"/>
    <w:rsid w:val="003B7EB4"/>
    <w:rsid w:val="003C19B8"/>
    <w:rsid w:val="003C24E8"/>
    <w:rsid w:val="003C52A5"/>
    <w:rsid w:val="003D1B73"/>
    <w:rsid w:val="003E2196"/>
    <w:rsid w:val="003E26F7"/>
    <w:rsid w:val="003F2355"/>
    <w:rsid w:val="00404345"/>
    <w:rsid w:val="0040714A"/>
    <w:rsid w:val="00410306"/>
    <w:rsid w:val="00412B68"/>
    <w:rsid w:val="0041705A"/>
    <w:rsid w:val="0042178E"/>
    <w:rsid w:val="00423811"/>
    <w:rsid w:val="00423F47"/>
    <w:rsid w:val="004250F9"/>
    <w:rsid w:val="00431AEC"/>
    <w:rsid w:val="00431D2A"/>
    <w:rsid w:val="00437BE6"/>
    <w:rsid w:val="00444297"/>
    <w:rsid w:val="004450A7"/>
    <w:rsid w:val="00450070"/>
    <w:rsid w:val="00453705"/>
    <w:rsid w:val="00457B61"/>
    <w:rsid w:val="00484F3A"/>
    <w:rsid w:val="00490ACE"/>
    <w:rsid w:val="0049404A"/>
    <w:rsid w:val="004978F8"/>
    <w:rsid w:val="004A06FA"/>
    <w:rsid w:val="004A11D3"/>
    <w:rsid w:val="004A2422"/>
    <w:rsid w:val="004A6AD0"/>
    <w:rsid w:val="004B2A38"/>
    <w:rsid w:val="004B6ACF"/>
    <w:rsid w:val="004E1EEA"/>
    <w:rsid w:val="004E2289"/>
    <w:rsid w:val="004E5639"/>
    <w:rsid w:val="004E767F"/>
    <w:rsid w:val="004F0D02"/>
    <w:rsid w:val="004F338B"/>
    <w:rsid w:val="004F3E5F"/>
    <w:rsid w:val="004F5130"/>
    <w:rsid w:val="00510D93"/>
    <w:rsid w:val="0052017E"/>
    <w:rsid w:val="005223C0"/>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0C13"/>
    <w:rsid w:val="005C6CC2"/>
    <w:rsid w:val="005D5086"/>
    <w:rsid w:val="005D5805"/>
    <w:rsid w:val="005D66F8"/>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1DEF"/>
    <w:rsid w:val="00663107"/>
    <w:rsid w:val="00665651"/>
    <w:rsid w:val="006659A3"/>
    <w:rsid w:val="006723F3"/>
    <w:rsid w:val="006729AD"/>
    <w:rsid w:val="006745A0"/>
    <w:rsid w:val="00686427"/>
    <w:rsid w:val="006956D7"/>
    <w:rsid w:val="00696CAF"/>
    <w:rsid w:val="00697296"/>
    <w:rsid w:val="00697562"/>
    <w:rsid w:val="006A138B"/>
    <w:rsid w:val="006A142C"/>
    <w:rsid w:val="006A58EC"/>
    <w:rsid w:val="006A6D26"/>
    <w:rsid w:val="006B423E"/>
    <w:rsid w:val="006B5706"/>
    <w:rsid w:val="006C0746"/>
    <w:rsid w:val="006D652D"/>
    <w:rsid w:val="006D6D6B"/>
    <w:rsid w:val="006F38F6"/>
    <w:rsid w:val="006F4B90"/>
    <w:rsid w:val="006F607A"/>
    <w:rsid w:val="006F7374"/>
    <w:rsid w:val="007019D8"/>
    <w:rsid w:val="0070275A"/>
    <w:rsid w:val="00727260"/>
    <w:rsid w:val="007327E9"/>
    <w:rsid w:val="00734E2F"/>
    <w:rsid w:val="007356A3"/>
    <w:rsid w:val="00742068"/>
    <w:rsid w:val="00755828"/>
    <w:rsid w:val="00780D1B"/>
    <w:rsid w:val="00781734"/>
    <w:rsid w:val="0078273C"/>
    <w:rsid w:val="00783891"/>
    <w:rsid w:val="00785A36"/>
    <w:rsid w:val="00786C0B"/>
    <w:rsid w:val="0079433E"/>
    <w:rsid w:val="00794744"/>
    <w:rsid w:val="007A6A64"/>
    <w:rsid w:val="007A6EDD"/>
    <w:rsid w:val="007C05EF"/>
    <w:rsid w:val="007C3B8C"/>
    <w:rsid w:val="007E157C"/>
    <w:rsid w:val="007E21BD"/>
    <w:rsid w:val="007F5547"/>
    <w:rsid w:val="007F5B5B"/>
    <w:rsid w:val="007F6EB7"/>
    <w:rsid w:val="007F738F"/>
    <w:rsid w:val="00802406"/>
    <w:rsid w:val="00816B6E"/>
    <w:rsid w:val="00837B1F"/>
    <w:rsid w:val="00851DA8"/>
    <w:rsid w:val="008538A6"/>
    <w:rsid w:val="008553BA"/>
    <w:rsid w:val="00856D51"/>
    <w:rsid w:val="0085723F"/>
    <w:rsid w:val="008577AB"/>
    <w:rsid w:val="00857B84"/>
    <w:rsid w:val="0086011F"/>
    <w:rsid w:val="00861BB8"/>
    <w:rsid w:val="00862E3E"/>
    <w:rsid w:val="008679C7"/>
    <w:rsid w:val="00875B1B"/>
    <w:rsid w:val="0088268D"/>
    <w:rsid w:val="008874F5"/>
    <w:rsid w:val="008951C0"/>
    <w:rsid w:val="008A0C9A"/>
    <w:rsid w:val="008A25F0"/>
    <w:rsid w:val="008A65FE"/>
    <w:rsid w:val="008B2A2C"/>
    <w:rsid w:val="008B56F9"/>
    <w:rsid w:val="008C77AE"/>
    <w:rsid w:val="008D141B"/>
    <w:rsid w:val="008D6323"/>
    <w:rsid w:val="008E3358"/>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60118"/>
    <w:rsid w:val="0098396E"/>
    <w:rsid w:val="00983970"/>
    <w:rsid w:val="00987D01"/>
    <w:rsid w:val="00994CA3"/>
    <w:rsid w:val="00994CD7"/>
    <w:rsid w:val="00995D0E"/>
    <w:rsid w:val="00996BDD"/>
    <w:rsid w:val="009A09D3"/>
    <w:rsid w:val="009A2B96"/>
    <w:rsid w:val="009A3473"/>
    <w:rsid w:val="009A3ADB"/>
    <w:rsid w:val="009A45FA"/>
    <w:rsid w:val="009A477C"/>
    <w:rsid w:val="009B5EC3"/>
    <w:rsid w:val="009B60F8"/>
    <w:rsid w:val="009B6C23"/>
    <w:rsid w:val="009C0511"/>
    <w:rsid w:val="009C11D6"/>
    <w:rsid w:val="009D26A4"/>
    <w:rsid w:val="009D2CAF"/>
    <w:rsid w:val="009E37FA"/>
    <w:rsid w:val="009F23A4"/>
    <w:rsid w:val="009F2A7A"/>
    <w:rsid w:val="009F2FF0"/>
    <w:rsid w:val="009F3097"/>
    <w:rsid w:val="009F351E"/>
    <w:rsid w:val="00A04CFC"/>
    <w:rsid w:val="00A07A95"/>
    <w:rsid w:val="00A118D3"/>
    <w:rsid w:val="00A169E5"/>
    <w:rsid w:val="00A334B3"/>
    <w:rsid w:val="00A35674"/>
    <w:rsid w:val="00A4001B"/>
    <w:rsid w:val="00A50F2E"/>
    <w:rsid w:val="00A60E57"/>
    <w:rsid w:val="00A62D55"/>
    <w:rsid w:val="00A65506"/>
    <w:rsid w:val="00A74230"/>
    <w:rsid w:val="00A75FD8"/>
    <w:rsid w:val="00A76CC7"/>
    <w:rsid w:val="00A90731"/>
    <w:rsid w:val="00A91D5F"/>
    <w:rsid w:val="00A96CA5"/>
    <w:rsid w:val="00AA1AB2"/>
    <w:rsid w:val="00AA4AA5"/>
    <w:rsid w:val="00AB722F"/>
    <w:rsid w:val="00AC09BE"/>
    <w:rsid w:val="00AD50D5"/>
    <w:rsid w:val="00AE0A93"/>
    <w:rsid w:val="00AE124B"/>
    <w:rsid w:val="00AE72EC"/>
    <w:rsid w:val="00AF0F13"/>
    <w:rsid w:val="00AF372D"/>
    <w:rsid w:val="00B00B32"/>
    <w:rsid w:val="00B00CBD"/>
    <w:rsid w:val="00B14A99"/>
    <w:rsid w:val="00B221C9"/>
    <w:rsid w:val="00B3286E"/>
    <w:rsid w:val="00B403DB"/>
    <w:rsid w:val="00B503B1"/>
    <w:rsid w:val="00B551FA"/>
    <w:rsid w:val="00B5733E"/>
    <w:rsid w:val="00B65A65"/>
    <w:rsid w:val="00B66F93"/>
    <w:rsid w:val="00B733DB"/>
    <w:rsid w:val="00B753C6"/>
    <w:rsid w:val="00B85F89"/>
    <w:rsid w:val="00B86C23"/>
    <w:rsid w:val="00B8743C"/>
    <w:rsid w:val="00B87B0D"/>
    <w:rsid w:val="00B902C8"/>
    <w:rsid w:val="00B95186"/>
    <w:rsid w:val="00B95C15"/>
    <w:rsid w:val="00B96483"/>
    <w:rsid w:val="00BA3339"/>
    <w:rsid w:val="00BA3DA0"/>
    <w:rsid w:val="00BA7A6C"/>
    <w:rsid w:val="00BC00A2"/>
    <w:rsid w:val="00BC69C4"/>
    <w:rsid w:val="00BD082C"/>
    <w:rsid w:val="00BD0DB2"/>
    <w:rsid w:val="00BD14E1"/>
    <w:rsid w:val="00BD4515"/>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8FE"/>
    <w:rsid w:val="00C80F3F"/>
    <w:rsid w:val="00C8230E"/>
    <w:rsid w:val="00C824D5"/>
    <w:rsid w:val="00C94DC9"/>
    <w:rsid w:val="00CA4716"/>
    <w:rsid w:val="00CA4B0F"/>
    <w:rsid w:val="00CA66C7"/>
    <w:rsid w:val="00CA7163"/>
    <w:rsid w:val="00CA7828"/>
    <w:rsid w:val="00CB7DC1"/>
    <w:rsid w:val="00CE142E"/>
    <w:rsid w:val="00CE3F9D"/>
    <w:rsid w:val="00CE4BEE"/>
    <w:rsid w:val="00CE7B71"/>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3A21"/>
    <w:rsid w:val="00D73CD6"/>
    <w:rsid w:val="00D747BE"/>
    <w:rsid w:val="00D81857"/>
    <w:rsid w:val="00D84216"/>
    <w:rsid w:val="00D85B0B"/>
    <w:rsid w:val="00D87986"/>
    <w:rsid w:val="00D92984"/>
    <w:rsid w:val="00D96F58"/>
    <w:rsid w:val="00DA1001"/>
    <w:rsid w:val="00DA13D2"/>
    <w:rsid w:val="00DB3138"/>
    <w:rsid w:val="00DB423B"/>
    <w:rsid w:val="00DC7B2A"/>
    <w:rsid w:val="00DD2BD9"/>
    <w:rsid w:val="00DD6550"/>
    <w:rsid w:val="00DE1349"/>
    <w:rsid w:val="00DE542F"/>
    <w:rsid w:val="00DF338F"/>
    <w:rsid w:val="00DF4DAC"/>
    <w:rsid w:val="00DF6ED6"/>
    <w:rsid w:val="00E0445B"/>
    <w:rsid w:val="00E07358"/>
    <w:rsid w:val="00E21553"/>
    <w:rsid w:val="00E304C2"/>
    <w:rsid w:val="00E35D9D"/>
    <w:rsid w:val="00E46ECB"/>
    <w:rsid w:val="00E53A98"/>
    <w:rsid w:val="00E649EA"/>
    <w:rsid w:val="00E67EE2"/>
    <w:rsid w:val="00E75263"/>
    <w:rsid w:val="00E81F04"/>
    <w:rsid w:val="00E840DF"/>
    <w:rsid w:val="00E916C3"/>
    <w:rsid w:val="00E93589"/>
    <w:rsid w:val="00EA01F9"/>
    <w:rsid w:val="00EB3640"/>
    <w:rsid w:val="00EB7C4B"/>
    <w:rsid w:val="00EC428E"/>
    <w:rsid w:val="00EC5200"/>
    <w:rsid w:val="00ED0BAB"/>
    <w:rsid w:val="00ED173C"/>
    <w:rsid w:val="00ED2F2E"/>
    <w:rsid w:val="00EE1120"/>
    <w:rsid w:val="00EE4C46"/>
    <w:rsid w:val="00EF1FC6"/>
    <w:rsid w:val="00EF3853"/>
    <w:rsid w:val="00EF4491"/>
    <w:rsid w:val="00EF5726"/>
    <w:rsid w:val="00F02AA0"/>
    <w:rsid w:val="00F02D4A"/>
    <w:rsid w:val="00F07AAD"/>
    <w:rsid w:val="00F10760"/>
    <w:rsid w:val="00F10DA3"/>
    <w:rsid w:val="00F13D92"/>
    <w:rsid w:val="00F173DE"/>
    <w:rsid w:val="00F24445"/>
    <w:rsid w:val="00F24DAB"/>
    <w:rsid w:val="00F3380F"/>
    <w:rsid w:val="00F4503E"/>
    <w:rsid w:val="00F4543B"/>
    <w:rsid w:val="00F64F38"/>
    <w:rsid w:val="00F75031"/>
    <w:rsid w:val="00F774C0"/>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 w:val="0723166E"/>
    <w:rsid w:val="0C090C52"/>
    <w:rsid w:val="0DBE736A"/>
    <w:rsid w:val="12450B6F"/>
    <w:rsid w:val="13992707"/>
    <w:rsid w:val="141621F8"/>
    <w:rsid w:val="20992E05"/>
    <w:rsid w:val="31B10EFC"/>
    <w:rsid w:val="39881B75"/>
    <w:rsid w:val="75566FA1"/>
    <w:rsid w:val="7C3226B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0" w:name="table of figures"/>
    <w:lsdException w:qFormat="1" w:unhideWhenUsed="0" w:uiPriority="0" w:semiHidden="0" w:name="envelope address"/>
    <w:lsdException w:qFormat="1"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name="endnote text"/>
    <w:lsdException w:qFormat="1" w:unhideWhenUsed="0" w:uiPriority="0" w:name="table of authorities"/>
    <w:lsdException w:qFormat="1" w:unhideWhenUsed="0" w:uiPriority="0" w:name="macro"/>
    <w:lsdException w:qFormat="1" w:unhideWhenUsed="0" w:uiPriority="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40"/>
      <w:jc w:val="both"/>
    </w:pPr>
    <w:rPr>
      <w:rFonts w:ascii="Arial" w:hAnsi="Arial" w:eastAsia="Times New Roman" w:cs="Times New Roman"/>
      <w:lang w:val="en-GB" w:eastAsia="en-GB" w:bidi="ar-SA"/>
    </w:rPr>
  </w:style>
  <w:style w:type="paragraph" w:styleId="2">
    <w:name w:val="heading 1"/>
    <w:basedOn w:val="1"/>
    <w:next w:val="1"/>
    <w:qFormat/>
    <w:uiPriority w:val="0"/>
    <w:pPr>
      <w:keepNext/>
      <w:keepLines/>
      <w:numPr>
        <w:ilvl w:val="0"/>
        <w:numId w:val="1"/>
      </w:numPr>
      <w:spacing w:before="240"/>
      <w:ind w:left="482" w:hanging="482"/>
      <w:outlineLvl w:val="0"/>
    </w:pPr>
    <w:rPr>
      <w:rFonts w:ascii="Times New Roman" w:hAnsi="Times New Roman"/>
      <w:b/>
      <w:smallCaps/>
      <w:kern w:val="28"/>
      <w:sz w:val="28"/>
      <w:szCs w:val="28"/>
    </w:rPr>
  </w:style>
  <w:style w:type="paragraph" w:styleId="3">
    <w:name w:val="heading 2"/>
    <w:basedOn w:val="1"/>
    <w:next w:val="1"/>
    <w:qFormat/>
    <w:uiPriority w:val="0"/>
    <w:pPr>
      <w:numPr>
        <w:ilvl w:val="1"/>
        <w:numId w:val="1"/>
      </w:numPr>
      <w:tabs>
        <w:tab w:val="left" w:pos="500"/>
        <w:tab w:val="clear" w:pos="1200"/>
      </w:tabs>
      <w:spacing w:before="120"/>
      <w:ind w:left="499" w:hanging="499"/>
      <w:jc w:val="left"/>
      <w:outlineLvl w:val="1"/>
    </w:pPr>
    <w:rPr>
      <w:rFonts w:ascii="Times New Roman" w:hAnsi="Times New Roman"/>
      <w:b/>
      <w:sz w:val="24"/>
      <w:szCs w:val="24"/>
    </w:rPr>
  </w:style>
  <w:style w:type="paragraph" w:styleId="4">
    <w:name w:val="heading 3"/>
    <w:basedOn w:val="1"/>
    <w:next w:val="1"/>
    <w:qFormat/>
    <w:uiPriority w:val="0"/>
    <w:pPr>
      <w:keepNext/>
      <w:numPr>
        <w:ilvl w:val="2"/>
        <w:numId w:val="1"/>
      </w:numPr>
      <w:tabs>
        <w:tab w:val="clear" w:pos="862"/>
      </w:tabs>
      <w:ind w:left="567" w:hanging="567"/>
      <w:outlineLvl w:val="2"/>
    </w:pPr>
    <w:rPr>
      <w:rFonts w:ascii="Times New Roman" w:hAnsi="Times New Roman"/>
      <w:b/>
      <w:sz w:val="22"/>
      <w:szCs w:val="22"/>
    </w:rPr>
  </w:style>
  <w:style w:type="paragraph" w:styleId="5">
    <w:name w:val="heading 4"/>
    <w:basedOn w:val="1"/>
    <w:next w:val="6"/>
    <w:qFormat/>
    <w:uiPriority w:val="0"/>
    <w:pPr>
      <w:keepNext/>
      <w:numPr>
        <w:ilvl w:val="3"/>
        <w:numId w:val="1"/>
      </w:numPr>
      <w:outlineLvl w:val="3"/>
    </w:pPr>
  </w:style>
  <w:style w:type="paragraph" w:styleId="7">
    <w:name w:val="heading 5"/>
    <w:basedOn w:val="1"/>
    <w:next w:val="1"/>
    <w:qFormat/>
    <w:uiPriority w:val="0"/>
    <w:pPr>
      <w:tabs>
        <w:tab w:val="left" w:pos="0"/>
      </w:tabs>
      <w:spacing w:before="240" w:after="60"/>
      <w:outlineLvl w:val="4"/>
    </w:pPr>
    <w:rPr>
      <w:sz w:val="22"/>
    </w:rPr>
  </w:style>
  <w:style w:type="paragraph" w:styleId="8">
    <w:name w:val="heading 6"/>
    <w:basedOn w:val="1"/>
    <w:next w:val="1"/>
    <w:qFormat/>
    <w:uiPriority w:val="0"/>
    <w:pPr>
      <w:tabs>
        <w:tab w:val="left" w:pos="0"/>
      </w:tabs>
      <w:spacing w:before="240" w:after="60"/>
      <w:outlineLvl w:val="5"/>
    </w:pPr>
    <w:rPr>
      <w:i/>
      <w:sz w:val="22"/>
    </w:rPr>
  </w:style>
  <w:style w:type="paragraph" w:styleId="9">
    <w:name w:val="heading 7"/>
    <w:basedOn w:val="1"/>
    <w:next w:val="1"/>
    <w:qFormat/>
    <w:uiPriority w:val="0"/>
    <w:pPr>
      <w:tabs>
        <w:tab w:val="left" w:pos="0"/>
      </w:tabs>
      <w:spacing w:before="240" w:after="60"/>
      <w:outlineLvl w:val="6"/>
    </w:pPr>
  </w:style>
  <w:style w:type="paragraph" w:styleId="10">
    <w:name w:val="heading 8"/>
    <w:basedOn w:val="1"/>
    <w:next w:val="1"/>
    <w:qFormat/>
    <w:uiPriority w:val="0"/>
    <w:pPr>
      <w:tabs>
        <w:tab w:val="left" w:pos="0"/>
      </w:tabs>
      <w:spacing w:before="240" w:after="60"/>
      <w:outlineLvl w:val="7"/>
    </w:pPr>
    <w:rPr>
      <w:i/>
    </w:rPr>
  </w:style>
  <w:style w:type="paragraph" w:styleId="11">
    <w:name w:val="heading 9"/>
    <w:basedOn w:val="1"/>
    <w:next w:val="1"/>
    <w:qFormat/>
    <w:uiPriority w:val="0"/>
    <w:pPr>
      <w:tabs>
        <w:tab w:val="left" w:pos="0"/>
      </w:tabs>
      <w:spacing w:before="240" w:after="60"/>
      <w:outlineLvl w:val="8"/>
    </w:pPr>
    <w:rPr>
      <w:i/>
      <w:sz w:val="18"/>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Text 4"/>
    <w:basedOn w:val="1"/>
    <w:qFormat/>
    <w:uiPriority w:val="0"/>
    <w:pPr>
      <w:tabs>
        <w:tab w:val="left" w:pos="2302"/>
      </w:tabs>
      <w:ind w:left="1202"/>
    </w:pPr>
  </w:style>
  <w:style w:type="paragraph" w:styleId="14">
    <w:name w:val="Balloon Text"/>
    <w:basedOn w:val="1"/>
    <w:semiHidden/>
    <w:qFormat/>
    <w:uiPriority w:val="0"/>
    <w:rPr>
      <w:rFonts w:ascii="Tahoma" w:hAnsi="Tahoma"/>
      <w:sz w:val="16"/>
      <w:szCs w:val="16"/>
    </w:rPr>
  </w:style>
  <w:style w:type="paragraph" w:styleId="15">
    <w:name w:val="Block Text"/>
    <w:basedOn w:val="1"/>
    <w:qFormat/>
    <w:uiPriority w:val="0"/>
    <w:pPr>
      <w:spacing w:after="120"/>
      <w:ind w:left="1440" w:right="1440"/>
    </w:pPr>
  </w:style>
  <w:style w:type="paragraph" w:styleId="16">
    <w:name w:val="Body Text"/>
    <w:basedOn w:val="1"/>
    <w:qFormat/>
    <w:uiPriority w:val="0"/>
    <w:pPr>
      <w:spacing w:after="120"/>
    </w:pPr>
  </w:style>
  <w:style w:type="paragraph" w:styleId="17">
    <w:name w:val="Body Text 2"/>
    <w:basedOn w:val="1"/>
    <w:qFormat/>
    <w:uiPriority w:val="0"/>
    <w:pPr>
      <w:spacing w:after="120" w:line="480" w:lineRule="auto"/>
    </w:pPr>
  </w:style>
  <w:style w:type="paragraph" w:styleId="18">
    <w:name w:val="Body Text 3"/>
    <w:basedOn w:val="1"/>
    <w:qFormat/>
    <w:uiPriority w:val="0"/>
    <w:pPr>
      <w:spacing w:after="120"/>
    </w:pPr>
    <w:rPr>
      <w:sz w:val="16"/>
    </w:rPr>
  </w:style>
  <w:style w:type="paragraph" w:styleId="19">
    <w:name w:val="Body Text First Indent"/>
    <w:basedOn w:val="16"/>
    <w:qFormat/>
    <w:uiPriority w:val="0"/>
    <w:pPr>
      <w:ind w:firstLine="210"/>
    </w:pPr>
  </w:style>
  <w:style w:type="paragraph" w:styleId="20">
    <w:name w:val="Body Text Indent"/>
    <w:basedOn w:val="1"/>
    <w:qFormat/>
    <w:uiPriority w:val="0"/>
    <w:pPr>
      <w:spacing w:after="120"/>
      <w:ind w:left="283"/>
    </w:pPr>
  </w:style>
  <w:style w:type="paragraph" w:styleId="21">
    <w:name w:val="Body Text First Indent 2"/>
    <w:basedOn w:val="20"/>
    <w:qFormat/>
    <w:uiPriority w:val="0"/>
    <w:pPr>
      <w:ind w:firstLine="210"/>
    </w:pPr>
  </w:style>
  <w:style w:type="paragraph" w:styleId="22">
    <w:name w:val="Body Text Indent 2"/>
    <w:basedOn w:val="1"/>
    <w:qFormat/>
    <w:uiPriority w:val="0"/>
    <w:pPr>
      <w:spacing w:after="120" w:line="480" w:lineRule="auto"/>
      <w:ind w:left="283"/>
    </w:pPr>
  </w:style>
  <w:style w:type="paragraph" w:styleId="23">
    <w:name w:val="Body Text Indent 3"/>
    <w:basedOn w:val="1"/>
    <w:qFormat/>
    <w:uiPriority w:val="0"/>
    <w:pPr>
      <w:spacing w:after="120"/>
      <w:ind w:left="283"/>
    </w:pPr>
    <w:rPr>
      <w:sz w:val="16"/>
    </w:rPr>
  </w:style>
  <w:style w:type="paragraph" w:styleId="24">
    <w:name w:val="caption"/>
    <w:basedOn w:val="1"/>
    <w:next w:val="1"/>
    <w:qFormat/>
    <w:uiPriority w:val="0"/>
    <w:pPr>
      <w:spacing w:before="120" w:after="120"/>
    </w:pPr>
    <w:rPr>
      <w:b/>
    </w:rPr>
  </w:style>
  <w:style w:type="paragraph" w:styleId="25">
    <w:name w:val="Closing"/>
    <w:basedOn w:val="1"/>
    <w:qFormat/>
    <w:uiPriority w:val="0"/>
    <w:pPr>
      <w:ind w:left="4252"/>
    </w:pPr>
  </w:style>
  <w:style w:type="character" w:styleId="26">
    <w:name w:val="annotation reference"/>
    <w:qFormat/>
    <w:uiPriority w:val="0"/>
    <w:rPr>
      <w:sz w:val="16"/>
      <w:szCs w:val="16"/>
    </w:rPr>
  </w:style>
  <w:style w:type="paragraph" w:styleId="27">
    <w:name w:val="annotation text"/>
    <w:basedOn w:val="1"/>
    <w:link w:val="144"/>
    <w:semiHidden/>
    <w:qFormat/>
    <w:uiPriority w:val="0"/>
  </w:style>
  <w:style w:type="paragraph" w:styleId="28">
    <w:name w:val="annotation subject"/>
    <w:basedOn w:val="27"/>
    <w:next w:val="27"/>
    <w:semiHidden/>
    <w:qFormat/>
    <w:uiPriority w:val="0"/>
    <w:rPr>
      <w:b/>
      <w:bCs/>
    </w:rPr>
  </w:style>
  <w:style w:type="paragraph" w:styleId="29">
    <w:name w:val="Date"/>
    <w:basedOn w:val="1"/>
    <w:next w:val="30"/>
    <w:qFormat/>
    <w:uiPriority w:val="0"/>
    <w:pPr>
      <w:spacing w:after="0"/>
      <w:ind w:left="5103" w:right="-567"/>
      <w:jc w:val="left"/>
    </w:pPr>
  </w:style>
  <w:style w:type="paragraph" w:customStyle="1" w:styleId="30">
    <w:name w:val="References"/>
    <w:basedOn w:val="1"/>
    <w:next w:val="31"/>
    <w:qFormat/>
    <w:uiPriority w:val="0"/>
    <w:pPr>
      <w:ind w:left="5103"/>
      <w:jc w:val="left"/>
    </w:pPr>
  </w:style>
  <w:style w:type="paragraph" w:customStyle="1" w:styleId="31">
    <w:name w:val="AddressTR"/>
    <w:basedOn w:val="1"/>
    <w:next w:val="1"/>
    <w:qFormat/>
    <w:uiPriority w:val="0"/>
    <w:pPr>
      <w:spacing w:after="720"/>
      <w:ind w:left="5103"/>
      <w:jc w:val="left"/>
    </w:pPr>
  </w:style>
  <w:style w:type="paragraph" w:styleId="32">
    <w:name w:val="Document Map"/>
    <w:basedOn w:val="1"/>
    <w:semiHidden/>
    <w:qFormat/>
    <w:uiPriority w:val="0"/>
    <w:pPr>
      <w:shd w:val="clear" w:color="auto" w:fill="000080"/>
    </w:pPr>
    <w:rPr>
      <w:rFonts w:ascii="Tahoma" w:hAnsi="Tahoma"/>
    </w:rPr>
  </w:style>
  <w:style w:type="character" w:styleId="33">
    <w:name w:val="Emphasis"/>
    <w:qFormat/>
    <w:uiPriority w:val="0"/>
    <w:rPr>
      <w:i/>
    </w:rPr>
  </w:style>
  <w:style w:type="paragraph" w:styleId="34">
    <w:name w:val="endnote text"/>
    <w:basedOn w:val="1"/>
    <w:semiHidden/>
    <w:qFormat/>
    <w:uiPriority w:val="0"/>
  </w:style>
  <w:style w:type="paragraph" w:styleId="35">
    <w:name w:val="envelope address"/>
    <w:basedOn w:val="1"/>
    <w:qFormat/>
    <w:uiPriority w:val="0"/>
    <w:pPr>
      <w:framePr w:w="7920" w:h="1980" w:hRule="exact" w:hSpace="180" w:wrap="auto" w:vAnchor="margin" w:hAnchor="page" w:xAlign="center" w:yAlign="bottom"/>
      <w:spacing w:after="0"/>
    </w:pPr>
  </w:style>
  <w:style w:type="paragraph" w:styleId="36">
    <w:name w:val="envelope return"/>
    <w:basedOn w:val="1"/>
    <w:qFormat/>
    <w:uiPriority w:val="0"/>
    <w:pPr>
      <w:spacing w:after="0"/>
    </w:pPr>
  </w:style>
  <w:style w:type="character" w:styleId="37">
    <w:name w:val="FollowedHyperlink"/>
    <w:qFormat/>
    <w:uiPriority w:val="0"/>
    <w:rPr>
      <w:color w:val="800080"/>
      <w:u w:val="single"/>
    </w:rPr>
  </w:style>
  <w:style w:type="paragraph" w:styleId="38">
    <w:name w:val="footer"/>
    <w:basedOn w:val="1"/>
    <w:qFormat/>
    <w:uiPriority w:val="0"/>
    <w:pPr>
      <w:spacing w:after="0"/>
      <w:ind w:right="-567"/>
      <w:jc w:val="left"/>
    </w:pPr>
    <w:rPr>
      <w:sz w:val="16"/>
    </w:rPr>
  </w:style>
  <w:style w:type="character" w:styleId="39">
    <w:name w:val="footnote reference"/>
    <w:semiHidden/>
    <w:qFormat/>
    <w:uiPriority w:val="0"/>
    <w:rPr>
      <w:rFonts w:ascii="TimesNewRomanPS" w:hAnsi="TimesNewRomanPS"/>
      <w:position w:val="6"/>
      <w:sz w:val="16"/>
    </w:rPr>
  </w:style>
  <w:style w:type="paragraph" w:styleId="40">
    <w:name w:val="footnote text"/>
    <w:basedOn w:val="1"/>
    <w:semiHidden/>
    <w:qFormat/>
    <w:uiPriority w:val="0"/>
    <w:pPr>
      <w:ind w:left="357" w:hanging="357"/>
    </w:pPr>
  </w:style>
  <w:style w:type="paragraph" w:styleId="41">
    <w:name w:val="header"/>
    <w:basedOn w:val="1"/>
    <w:link w:val="146"/>
    <w:qFormat/>
    <w:uiPriority w:val="0"/>
    <w:pPr>
      <w:tabs>
        <w:tab w:val="center" w:pos="4153"/>
        <w:tab w:val="right" w:pos="8306"/>
      </w:tabs>
    </w:pPr>
  </w:style>
  <w:style w:type="character" w:styleId="42">
    <w:name w:val="Hyperlink"/>
    <w:qFormat/>
    <w:uiPriority w:val="0"/>
    <w:rPr>
      <w:color w:val="0000FF"/>
      <w:u w:val="single"/>
    </w:rPr>
  </w:style>
  <w:style w:type="paragraph" w:styleId="43">
    <w:name w:val="index 1"/>
    <w:basedOn w:val="1"/>
    <w:next w:val="1"/>
    <w:semiHidden/>
    <w:qFormat/>
    <w:uiPriority w:val="0"/>
    <w:pPr>
      <w:ind w:left="240" w:hanging="240"/>
    </w:pPr>
  </w:style>
  <w:style w:type="paragraph" w:styleId="44">
    <w:name w:val="index 2"/>
    <w:basedOn w:val="1"/>
    <w:next w:val="1"/>
    <w:semiHidden/>
    <w:qFormat/>
    <w:uiPriority w:val="0"/>
    <w:pPr>
      <w:ind w:left="480" w:hanging="240"/>
    </w:pPr>
  </w:style>
  <w:style w:type="paragraph" w:styleId="45">
    <w:name w:val="index 3"/>
    <w:basedOn w:val="1"/>
    <w:next w:val="1"/>
    <w:semiHidden/>
    <w:qFormat/>
    <w:uiPriority w:val="0"/>
    <w:pPr>
      <w:ind w:left="720" w:hanging="240"/>
    </w:pPr>
  </w:style>
  <w:style w:type="paragraph" w:styleId="46">
    <w:name w:val="index 4"/>
    <w:basedOn w:val="1"/>
    <w:next w:val="1"/>
    <w:semiHidden/>
    <w:qFormat/>
    <w:uiPriority w:val="0"/>
    <w:pPr>
      <w:ind w:left="960" w:hanging="240"/>
    </w:pPr>
  </w:style>
  <w:style w:type="paragraph" w:styleId="47">
    <w:name w:val="index 5"/>
    <w:basedOn w:val="1"/>
    <w:next w:val="1"/>
    <w:semiHidden/>
    <w:qFormat/>
    <w:uiPriority w:val="0"/>
    <w:pPr>
      <w:ind w:left="1200" w:hanging="240"/>
    </w:pPr>
  </w:style>
  <w:style w:type="paragraph" w:styleId="48">
    <w:name w:val="index 6"/>
    <w:basedOn w:val="1"/>
    <w:next w:val="1"/>
    <w:semiHidden/>
    <w:qFormat/>
    <w:uiPriority w:val="0"/>
    <w:pPr>
      <w:ind w:left="1440" w:hanging="240"/>
    </w:pPr>
  </w:style>
  <w:style w:type="paragraph" w:styleId="49">
    <w:name w:val="index 7"/>
    <w:basedOn w:val="1"/>
    <w:next w:val="1"/>
    <w:semiHidden/>
    <w:qFormat/>
    <w:uiPriority w:val="0"/>
    <w:pPr>
      <w:ind w:left="1680" w:hanging="240"/>
    </w:pPr>
  </w:style>
  <w:style w:type="paragraph" w:styleId="50">
    <w:name w:val="index 8"/>
    <w:basedOn w:val="1"/>
    <w:next w:val="1"/>
    <w:semiHidden/>
    <w:qFormat/>
    <w:uiPriority w:val="0"/>
    <w:pPr>
      <w:ind w:left="1920" w:hanging="240"/>
    </w:pPr>
  </w:style>
  <w:style w:type="paragraph" w:styleId="51">
    <w:name w:val="index 9"/>
    <w:basedOn w:val="1"/>
    <w:next w:val="1"/>
    <w:semiHidden/>
    <w:qFormat/>
    <w:uiPriority w:val="0"/>
    <w:pPr>
      <w:ind w:left="2160" w:hanging="240"/>
    </w:pPr>
  </w:style>
  <w:style w:type="paragraph" w:styleId="52">
    <w:name w:val="index heading"/>
    <w:basedOn w:val="1"/>
    <w:next w:val="43"/>
    <w:semiHidden/>
    <w:qFormat/>
    <w:uiPriority w:val="0"/>
    <w:rPr>
      <w:b/>
    </w:rPr>
  </w:style>
  <w:style w:type="paragraph" w:styleId="53">
    <w:name w:val="List"/>
    <w:basedOn w:val="1"/>
    <w:qFormat/>
    <w:uiPriority w:val="0"/>
    <w:pPr>
      <w:ind w:left="283" w:hanging="283"/>
    </w:pPr>
  </w:style>
  <w:style w:type="paragraph" w:styleId="54">
    <w:name w:val="List 2"/>
    <w:basedOn w:val="1"/>
    <w:qFormat/>
    <w:uiPriority w:val="0"/>
    <w:pPr>
      <w:ind w:left="566" w:hanging="283"/>
    </w:pPr>
  </w:style>
  <w:style w:type="paragraph" w:styleId="55">
    <w:name w:val="List 3"/>
    <w:basedOn w:val="1"/>
    <w:qFormat/>
    <w:uiPriority w:val="0"/>
    <w:pPr>
      <w:ind w:left="849" w:hanging="283"/>
    </w:pPr>
  </w:style>
  <w:style w:type="paragraph" w:styleId="56">
    <w:name w:val="List 4"/>
    <w:basedOn w:val="1"/>
    <w:qFormat/>
    <w:uiPriority w:val="0"/>
    <w:pPr>
      <w:ind w:left="1132" w:hanging="283"/>
    </w:pPr>
  </w:style>
  <w:style w:type="paragraph" w:styleId="57">
    <w:name w:val="List 5"/>
    <w:basedOn w:val="1"/>
    <w:qFormat/>
    <w:uiPriority w:val="0"/>
    <w:pPr>
      <w:ind w:left="1415" w:hanging="283"/>
    </w:pPr>
  </w:style>
  <w:style w:type="paragraph" w:styleId="58">
    <w:name w:val="List Bullet"/>
    <w:basedOn w:val="1"/>
    <w:qFormat/>
    <w:uiPriority w:val="0"/>
    <w:pPr>
      <w:numPr>
        <w:ilvl w:val="0"/>
        <w:numId w:val="2"/>
      </w:numPr>
    </w:pPr>
    <w:rPr>
      <w:rFonts w:ascii="Times New Roman" w:hAnsi="Times New Roman"/>
      <w:sz w:val="24"/>
      <w:lang w:eastAsia="en-US"/>
    </w:rPr>
  </w:style>
  <w:style w:type="paragraph" w:styleId="59">
    <w:name w:val="List Bullet 2"/>
    <w:basedOn w:val="60"/>
    <w:qFormat/>
    <w:uiPriority w:val="0"/>
    <w:pPr>
      <w:numPr>
        <w:ilvl w:val="0"/>
        <w:numId w:val="3"/>
      </w:numPr>
      <w:tabs>
        <w:tab w:val="left" w:pos="2161"/>
      </w:tabs>
    </w:pPr>
    <w:rPr>
      <w:rFonts w:ascii="Times New Roman" w:hAnsi="Times New Roman"/>
      <w:sz w:val="24"/>
      <w:lang w:eastAsia="en-US"/>
    </w:rPr>
  </w:style>
  <w:style w:type="paragraph" w:customStyle="1" w:styleId="60">
    <w:name w:val="Text 2"/>
    <w:basedOn w:val="1"/>
    <w:qFormat/>
    <w:uiPriority w:val="0"/>
    <w:pPr>
      <w:tabs>
        <w:tab w:val="left" w:pos="2161"/>
      </w:tabs>
      <w:ind w:left="1202"/>
    </w:pPr>
  </w:style>
  <w:style w:type="paragraph" w:styleId="61">
    <w:name w:val="List Bullet 3"/>
    <w:basedOn w:val="62"/>
    <w:qFormat/>
    <w:uiPriority w:val="0"/>
    <w:pPr>
      <w:numPr>
        <w:ilvl w:val="0"/>
        <w:numId w:val="4"/>
      </w:numPr>
      <w:tabs>
        <w:tab w:val="left" w:pos="2302"/>
      </w:tabs>
    </w:pPr>
    <w:rPr>
      <w:rFonts w:ascii="Times New Roman" w:hAnsi="Times New Roman"/>
      <w:sz w:val="24"/>
      <w:lang w:eastAsia="en-US"/>
    </w:rPr>
  </w:style>
  <w:style w:type="paragraph" w:customStyle="1" w:styleId="62">
    <w:name w:val="Text 3"/>
    <w:basedOn w:val="1"/>
    <w:qFormat/>
    <w:uiPriority w:val="0"/>
    <w:pPr>
      <w:tabs>
        <w:tab w:val="left" w:pos="2302"/>
      </w:tabs>
      <w:ind w:left="1202"/>
    </w:pPr>
  </w:style>
  <w:style w:type="paragraph" w:styleId="63">
    <w:name w:val="List Bullet 4"/>
    <w:basedOn w:val="6"/>
    <w:qFormat/>
    <w:uiPriority w:val="0"/>
    <w:pPr>
      <w:numPr>
        <w:ilvl w:val="0"/>
        <w:numId w:val="5"/>
      </w:numPr>
      <w:tabs>
        <w:tab w:val="clear" w:pos="2302"/>
      </w:tabs>
    </w:pPr>
    <w:rPr>
      <w:rFonts w:ascii="Times New Roman" w:hAnsi="Times New Roman"/>
      <w:sz w:val="24"/>
      <w:lang w:eastAsia="en-US"/>
    </w:rPr>
  </w:style>
  <w:style w:type="paragraph" w:styleId="64">
    <w:name w:val="List Bullet 5"/>
    <w:basedOn w:val="1"/>
    <w:qFormat/>
    <w:uiPriority w:val="0"/>
    <w:pPr>
      <w:numPr>
        <w:ilvl w:val="0"/>
        <w:numId w:val="6"/>
      </w:numPr>
    </w:pPr>
  </w:style>
  <w:style w:type="paragraph" w:styleId="65">
    <w:name w:val="List Continue"/>
    <w:basedOn w:val="1"/>
    <w:qFormat/>
    <w:uiPriority w:val="0"/>
    <w:pPr>
      <w:spacing w:after="120"/>
      <w:ind w:left="283"/>
    </w:pPr>
  </w:style>
  <w:style w:type="paragraph" w:styleId="66">
    <w:name w:val="List Continue 2"/>
    <w:basedOn w:val="1"/>
    <w:qFormat/>
    <w:uiPriority w:val="0"/>
    <w:pPr>
      <w:spacing w:after="120"/>
      <w:ind w:left="566"/>
    </w:pPr>
  </w:style>
  <w:style w:type="paragraph" w:styleId="67">
    <w:name w:val="List Continue 3"/>
    <w:basedOn w:val="1"/>
    <w:qFormat/>
    <w:uiPriority w:val="0"/>
    <w:pPr>
      <w:spacing w:after="120"/>
      <w:ind w:left="849"/>
    </w:pPr>
  </w:style>
  <w:style w:type="paragraph" w:styleId="68">
    <w:name w:val="List Continue 4"/>
    <w:basedOn w:val="1"/>
    <w:qFormat/>
    <w:uiPriority w:val="0"/>
    <w:pPr>
      <w:spacing w:after="120"/>
      <w:ind w:left="1132"/>
    </w:pPr>
  </w:style>
  <w:style w:type="paragraph" w:styleId="69">
    <w:name w:val="List Continue 5"/>
    <w:basedOn w:val="1"/>
    <w:qFormat/>
    <w:uiPriority w:val="0"/>
    <w:pPr>
      <w:spacing w:after="120"/>
      <w:ind w:left="1415"/>
    </w:pPr>
  </w:style>
  <w:style w:type="paragraph" w:styleId="70">
    <w:name w:val="List Number"/>
    <w:basedOn w:val="1"/>
    <w:qFormat/>
    <w:uiPriority w:val="0"/>
    <w:pPr>
      <w:numPr>
        <w:ilvl w:val="0"/>
        <w:numId w:val="7"/>
      </w:numPr>
    </w:pPr>
    <w:rPr>
      <w:rFonts w:ascii="Times New Roman" w:hAnsi="Times New Roman"/>
      <w:sz w:val="24"/>
      <w:lang w:eastAsia="en-US"/>
    </w:rPr>
  </w:style>
  <w:style w:type="paragraph" w:styleId="71">
    <w:name w:val="List Number 2"/>
    <w:basedOn w:val="60"/>
    <w:qFormat/>
    <w:uiPriority w:val="0"/>
    <w:pPr>
      <w:numPr>
        <w:ilvl w:val="0"/>
        <w:numId w:val="8"/>
      </w:numPr>
      <w:tabs>
        <w:tab w:val="clear" w:pos="2161"/>
      </w:tabs>
    </w:pPr>
    <w:rPr>
      <w:rFonts w:ascii="Times New Roman" w:hAnsi="Times New Roman"/>
      <w:sz w:val="24"/>
      <w:lang w:eastAsia="en-US"/>
    </w:rPr>
  </w:style>
  <w:style w:type="paragraph" w:styleId="72">
    <w:name w:val="List Number 3"/>
    <w:basedOn w:val="62"/>
    <w:qFormat/>
    <w:uiPriority w:val="0"/>
    <w:pPr>
      <w:numPr>
        <w:ilvl w:val="0"/>
        <w:numId w:val="9"/>
      </w:numPr>
      <w:tabs>
        <w:tab w:val="clear" w:pos="2302"/>
      </w:tabs>
    </w:pPr>
    <w:rPr>
      <w:rFonts w:ascii="Times New Roman" w:hAnsi="Times New Roman"/>
      <w:sz w:val="24"/>
      <w:lang w:eastAsia="en-US"/>
    </w:rPr>
  </w:style>
  <w:style w:type="paragraph" w:styleId="73">
    <w:name w:val="List Number 4"/>
    <w:basedOn w:val="6"/>
    <w:qFormat/>
    <w:uiPriority w:val="0"/>
    <w:pPr>
      <w:numPr>
        <w:ilvl w:val="0"/>
        <w:numId w:val="10"/>
      </w:numPr>
      <w:tabs>
        <w:tab w:val="clear" w:pos="2302"/>
      </w:tabs>
    </w:pPr>
    <w:rPr>
      <w:rFonts w:ascii="Times New Roman" w:hAnsi="Times New Roman"/>
      <w:sz w:val="24"/>
      <w:lang w:eastAsia="en-US"/>
    </w:rPr>
  </w:style>
  <w:style w:type="paragraph" w:styleId="74">
    <w:name w:val="List Number 5"/>
    <w:basedOn w:val="1"/>
    <w:qFormat/>
    <w:uiPriority w:val="0"/>
    <w:pPr>
      <w:numPr>
        <w:ilvl w:val="0"/>
        <w:numId w:val="11"/>
      </w:numPr>
    </w:pPr>
  </w:style>
  <w:style w:type="paragraph" w:styleId="75">
    <w:name w:val="macro"/>
    <w:semiHidden/>
    <w:qFormat/>
    <w:uiPriority w:val="0"/>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eastAsia="Times New Roman" w:cs="Times New Roman"/>
      <w:lang w:val="en-GB" w:eastAsia="en-GB" w:bidi="ar-SA"/>
    </w:rPr>
  </w:style>
  <w:style w:type="paragraph" w:styleId="7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134" w:hanging="1134"/>
    </w:pPr>
  </w:style>
  <w:style w:type="paragraph" w:styleId="77">
    <w:name w:val="Normal (Web)"/>
    <w:basedOn w:val="1"/>
    <w:qFormat/>
    <w:uiPriority w:val="0"/>
    <w:pPr>
      <w:spacing w:before="60" w:after="60"/>
      <w:jc w:val="left"/>
    </w:pPr>
    <w:rPr>
      <w:rFonts w:ascii="Times New Roman" w:hAnsi="Times New Roman"/>
    </w:rPr>
  </w:style>
  <w:style w:type="paragraph" w:styleId="78">
    <w:name w:val="Normal Indent"/>
    <w:basedOn w:val="1"/>
    <w:qFormat/>
    <w:uiPriority w:val="0"/>
    <w:pPr>
      <w:ind w:left="720"/>
    </w:pPr>
  </w:style>
  <w:style w:type="paragraph" w:styleId="79">
    <w:name w:val="Note Heading"/>
    <w:basedOn w:val="1"/>
    <w:next w:val="1"/>
    <w:qFormat/>
    <w:uiPriority w:val="0"/>
  </w:style>
  <w:style w:type="character" w:styleId="80">
    <w:name w:val="page number"/>
    <w:basedOn w:val="12"/>
    <w:qFormat/>
    <w:uiPriority w:val="0"/>
  </w:style>
  <w:style w:type="paragraph" w:styleId="81">
    <w:name w:val="Plain Text"/>
    <w:basedOn w:val="1"/>
    <w:qFormat/>
    <w:uiPriority w:val="0"/>
    <w:rPr>
      <w:rFonts w:ascii="Courier New" w:hAnsi="Courier New"/>
    </w:rPr>
  </w:style>
  <w:style w:type="paragraph" w:styleId="82">
    <w:name w:val="Salutation"/>
    <w:basedOn w:val="1"/>
    <w:next w:val="1"/>
    <w:qFormat/>
    <w:uiPriority w:val="0"/>
  </w:style>
  <w:style w:type="paragraph" w:styleId="83">
    <w:name w:val="Signature"/>
    <w:basedOn w:val="1"/>
    <w:next w:val="84"/>
    <w:qFormat/>
    <w:uiPriority w:val="0"/>
    <w:pPr>
      <w:tabs>
        <w:tab w:val="left" w:pos="5103"/>
      </w:tabs>
      <w:spacing w:before="1200" w:after="0"/>
      <w:ind w:left="5103"/>
      <w:jc w:val="center"/>
    </w:pPr>
  </w:style>
  <w:style w:type="paragraph" w:customStyle="1" w:styleId="84">
    <w:name w:val="Enclosures"/>
    <w:basedOn w:val="1"/>
    <w:qFormat/>
    <w:uiPriority w:val="0"/>
    <w:pPr>
      <w:keepNext/>
      <w:keepLines/>
      <w:tabs>
        <w:tab w:val="left" w:pos="5642"/>
      </w:tabs>
      <w:spacing w:before="480" w:after="0"/>
      <w:ind w:left="1191" w:hanging="1191"/>
      <w:jc w:val="left"/>
    </w:pPr>
  </w:style>
  <w:style w:type="paragraph" w:styleId="85">
    <w:name w:val="Subtitle"/>
    <w:basedOn w:val="1"/>
    <w:qFormat/>
    <w:uiPriority w:val="0"/>
    <w:pPr>
      <w:spacing w:after="60"/>
      <w:jc w:val="center"/>
      <w:outlineLvl w:val="1"/>
    </w:pPr>
  </w:style>
  <w:style w:type="paragraph" w:styleId="86">
    <w:name w:val="table of authorities"/>
    <w:basedOn w:val="1"/>
    <w:next w:val="1"/>
    <w:semiHidden/>
    <w:qFormat/>
    <w:uiPriority w:val="0"/>
    <w:pPr>
      <w:ind w:left="240" w:hanging="240"/>
    </w:pPr>
  </w:style>
  <w:style w:type="paragraph" w:styleId="87">
    <w:name w:val="table of figures"/>
    <w:basedOn w:val="1"/>
    <w:next w:val="1"/>
    <w:semiHidden/>
    <w:qFormat/>
    <w:uiPriority w:val="0"/>
    <w:pPr>
      <w:ind w:left="480" w:hanging="480"/>
    </w:pPr>
  </w:style>
  <w:style w:type="paragraph" w:styleId="88">
    <w:name w:val="Title"/>
    <w:basedOn w:val="1"/>
    <w:next w:val="89"/>
    <w:qFormat/>
    <w:uiPriority w:val="0"/>
    <w:pPr>
      <w:spacing w:after="480"/>
      <w:jc w:val="center"/>
    </w:pPr>
    <w:rPr>
      <w:b/>
      <w:kern w:val="28"/>
      <w:sz w:val="48"/>
    </w:rPr>
  </w:style>
  <w:style w:type="paragraph" w:customStyle="1" w:styleId="89">
    <w:name w:val="SubTitle 1"/>
    <w:basedOn w:val="1"/>
    <w:next w:val="90"/>
    <w:qFormat/>
    <w:uiPriority w:val="0"/>
    <w:pPr>
      <w:jc w:val="center"/>
    </w:pPr>
    <w:rPr>
      <w:b/>
      <w:sz w:val="40"/>
    </w:rPr>
  </w:style>
  <w:style w:type="paragraph" w:customStyle="1" w:styleId="90">
    <w:name w:val="SubTitle 2"/>
    <w:basedOn w:val="1"/>
    <w:qFormat/>
    <w:uiPriority w:val="0"/>
    <w:pPr>
      <w:jc w:val="center"/>
    </w:pPr>
    <w:rPr>
      <w:b/>
      <w:sz w:val="32"/>
    </w:rPr>
  </w:style>
  <w:style w:type="paragraph" w:styleId="91">
    <w:name w:val="toa heading"/>
    <w:basedOn w:val="1"/>
    <w:next w:val="1"/>
    <w:semiHidden/>
    <w:qFormat/>
    <w:uiPriority w:val="0"/>
    <w:pPr>
      <w:spacing w:before="120"/>
    </w:pPr>
    <w:rPr>
      <w:b/>
    </w:rPr>
  </w:style>
  <w:style w:type="paragraph" w:styleId="92">
    <w:name w:val="toc 1"/>
    <w:basedOn w:val="1"/>
    <w:next w:val="1"/>
    <w:qFormat/>
    <w:uiPriority w:val="39"/>
    <w:pPr>
      <w:tabs>
        <w:tab w:val="right" w:leader="dot" w:pos="8640"/>
      </w:tabs>
      <w:spacing w:before="60" w:after="60"/>
      <w:ind w:left="482" w:right="720" w:hanging="482"/>
    </w:pPr>
    <w:rPr>
      <w:rFonts w:ascii="Times New Roman" w:hAnsi="Times New Roman"/>
      <w:b/>
      <w:caps/>
      <w:sz w:val="24"/>
      <w:szCs w:val="24"/>
      <w:lang w:eastAsia="en-US"/>
    </w:rPr>
  </w:style>
  <w:style w:type="paragraph" w:styleId="93">
    <w:name w:val="toc 2"/>
    <w:basedOn w:val="1"/>
    <w:next w:val="1"/>
    <w:qFormat/>
    <w:uiPriority w:val="39"/>
    <w:pPr>
      <w:tabs>
        <w:tab w:val="right" w:leader="dot" w:pos="8640"/>
      </w:tabs>
      <w:spacing w:after="60"/>
      <w:ind w:left="1077" w:right="720" w:hanging="595"/>
    </w:pPr>
    <w:rPr>
      <w:rFonts w:ascii="Times New Roman" w:hAnsi="Times New Roman"/>
      <w:sz w:val="22"/>
      <w:szCs w:val="24"/>
      <w:lang w:eastAsia="en-US"/>
    </w:rPr>
  </w:style>
  <w:style w:type="paragraph" w:styleId="94">
    <w:name w:val="toc 3"/>
    <w:basedOn w:val="1"/>
    <w:next w:val="1"/>
    <w:semiHidden/>
    <w:qFormat/>
    <w:uiPriority w:val="0"/>
    <w:pPr>
      <w:tabs>
        <w:tab w:val="right" w:leader="dot" w:pos="8640"/>
      </w:tabs>
      <w:spacing w:before="60" w:after="60"/>
      <w:ind w:left="1916" w:right="720" w:hanging="839"/>
    </w:pPr>
    <w:rPr>
      <w:rFonts w:ascii="Times New Roman" w:hAnsi="Times New Roman"/>
      <w:sz w:val="24"/>
      <w:szCs w:val="24"/>
      <w:lang w:eastAsia="en-US"/>
    </w:rPr>
  </w:style>
  <w:style w:type="paragraph" w:styleId="95">
    <w:name w:val="toc 4"/>
    <w:basedOn w:val="1"/>
    <w:next w:val="1"/>
    <w:semiHidden/>
    <w:qFormat/>
    <w:uiPriority w:val="0"/>
    <w:pPr>
      <w:tabs>
        <w:tab w:val="right" w:leader="dot" w:pos="8641"/>
      </w:tabs>
      <w:spacing w:before="60" w:after="60"/>
      <w:ind w:left="2880" w:right="720" w:hanging="964"/>
    </w:pPr>
    <w:rPr>
      <w:rFonts w:ascii="Times New Roman" w:hAnsi="Times New Roman"/>
      <w:sz w:val="24"/>
      <w:szCs w:val="24"/>
      <w:lang w:eastAsia="en-US"/>
    </w:rPr>
  </w:style>
  <w:style w:type="paragraph" w:styleId="96">
    <w:name w:val="toc 5"/>
    <w:basedOn w:val="1"/>
    <w:next w:val="1"/>
    <w:semiHidden/>
    <w:qFormat/>
    <w:uiPriority w:val="0"/>
    <w:pPr>
      <w:tabs>
        <w:tab w:val="right" w:leader="dot" w:pos="8641"/>
      </w:tabs>
      <w:spacing w:before="240" w:after="120"/>
      <w:ind w:right="720"/>
    </w:pPr>
    <w:rPr>
      <w:rFonts w:ascii="Times New Roman" w:hAnsi="Times New Roman"/>
      <w:caps/>
      <w:sz w:val="24"/>
      <w:lang w:eastAsia="en-US"/>
    </w:rPr>
  </w:style>
  <w:style w:type="paragraph" w:styleId="97">
    <w:name w:val="toc 6"/>
    <w:basedOn w:val="1"/>
    <w:next w:val="1"/>
    <w:semiHidden/>
    <w:qFormat/>
    <w:uiPriority w:val="0"/>
    <w:pPr>
      <w:ind w:left="1200"/>
    </w:pPr>
  </w:style>
  <w:style w:type="paragraph" w:styleId="98">
    <w:name w:val="toc 7"/>
    <w:basedOn w:val="1"/>
    <w:next w:val="1"/>
    <w:semiHidden/>
    <w:qFormat/>
    <w:uiPriority w:val="0"/>
    <w:pPr>
      <w:ind w:left="1440"/>
    </w:pPr>
  </w:style>
  <w:style w:type="paragraph" w:styleId="99">
    <w:name w:val="toc 8"/>
    <w:basedOn w:val="1"/>
    <w:next w:val="1"/>
    <w:semiHidden/>
    <w:qFormat/>
    <w:uiPriority w:val="0"/>
    <w:pPr>
      <w:ind w:left="1680"/>
    </w:pPr>
  </w:style>
  <w:style w:type="paragraph" w:styleId="100">
    <w:name w:val="toc 9"/>
    <w:basedOn w:val="1"/>
    <w:next w:val="1"/>
    <w:semiHidden/>
    <w:qFormat/>
    <w:uiPriority w:val="0"/>
    <w:pPr>
      <w:ind w:left="1920"/>
    </w:pPr>
  </w:style>
  <w:style w:type="paragraph" w:customStyle="1" w:styleId="101">
    <w:name w:val="Text 1"/>
    <w:basedOn w:val="1"/>
    <w:qFormat/>
    <w:uiPriority w:val="0"/>
    <w:pPr>
      <w:ind w:left="482"/>
    </w:pPr>
  </w:style>
  <w:style w:type="paragraph" w:customStyle="1" w:styleId="102">
    <w:name w:val="Address"/>
    <w:basedOn w:val="1"/>
    <w:qFormat/>
    <w:uiPriority w:val="0"/>
    <w:pPr>
      <w:spacing w:after="0"/>
      <w:jc w:val="left"/>
    </w:pPr>
  </w:style>
  <w:style w:type="paragraph" w:customStyle="1" w:styleId="103">
    <w:name w:val="AddressTL"/>
    <w:basedOn w:val="1"/>
    <w:next w:val="1"/>
    <w:qFormat/>
    <w:uiPriority w:val="0"/>
    <w:pPr>
      <w:spacing w:after="720"/>
      <w:jc w:val="left"/>
    </w:pPr>
  </w:style>
  <w:style w:type="paragraph" w:customStyle="1" w:styleId="104">
    <w:name w:val="ChapterTitle"/>
    <w:basedOn w:val="1"/>
    <w:next w:val="105"/>
    <w:qFormat/>
    <w:uiPriority w:val="0"/>
    <w:pPr>
      <w:keepNext/>
      <w:spacing w:after="480"/>
      <w:jc w:val="center"/>
    </w:pPr>
    <w:rPr>
      <w:b/>
      <w:sz w:val="32"/>
    </w:rPr>
  </w:style>
  <w:style w:type="paragraph" w:customStyle="1" w:styleId="105">
    <w:name w:val="SectionTitle"/>
    <w:basedOn w:val="1"/>
    <w:next w:val="2"/>
    <w:qFormat/>
    <w:uiPriority w:val="0"/>
    <w:pPr>
      <w:keepNext/>
      <w:spacing w:after="480"/>
      <w:jc w:val="center"/>
    </w:pPr>
    <w:rPr>
      <w:b/>
      <w:smallCaps/>
      <w:sz w:val="28"/>
    </w:rPr>
  </w:style>
  <w:style w:type="paragraph" w:customStyle="1" w:styleId="106">
    <w:name w:val="DoubSign"/>
    <w:basedOn w:val="1"/>
    <w:next w:val="84"/>
    <w:qFormat/>
    <w:uiPriority w:val="0"/>
    <w:pPr>
      <w:tabs>
        <w:tab w:val="left" w:pos="5103"/>
      </w:tabs>
      <w:spacing w:before="1200" w:after="0"/>
      <w:jc w:val="left"/>
    </w:pPr>
  </w:style>
  <w:style w:type="paragraph" w:customStyle="1" w:styleId="107">
    <w:name w:val="NoteHead"/>
    <w:basedOn w:val="1"/>
    <w:next w:val="108"/>
    <w:qFormat/>
    <w:uiPriority w:val="0"/>
    <w:pPr>
      <w:spacing w:before="720" w:after="720"/>
      <w:jc w:val="center"/>
    </w:pPr>
    <w:rPr>
      <w:b/>
      <w:smallCaps/>
    </w:rPr>
  </w:style>
  <w:style w:type="paragraph" w:customStyle="1" w:styleId="108">
    <w:name w:val="Subject"/>
    <w:basedOn w:val="1"/>
    <w:next w:val="1"/>
    <w:qFormat/>
    <w:uiPriority w:val="0"/>
    <w:pPr>
      <w:spacing w:after="480"/>
      <w:ind w:left="1191" w:hanging="1191"/>
      <w:jc w:val="left"/>
    </w:pPr>
    <w:rPr>
      <w:b/>
    </w:rPr>
  </w:style>
  <w:style w:type="paragraph" w:customStyle="1" w:styleId="109">
    <w:name w:val="NoteList"/>
    <w:basedOn w:val="1"/>
    <w:next w:val="108"/>
    <w:qFormat/>
    <w:uiPriority w:val="0"/>
    <w:pPr>
      <w:tabs>
        <w:tab w:val="left" w:pos="5823"/>
      </w:tabs>
      <w:spacing w:before="720" w:after="720"/>
      <w:ind w:left="5104" w:hanging="3119"/>
      <w:jc w:val="left"/>
    </w:pPr>
    <w:rPr>
      <w:b/>
      <w:smallCaps/>
    </w:rPr>
  </w:style>
  <w:style w:type="paragraph" w:customStyle="1" w:styleId="110">
    <w:name w:val="NumPar 1"/>
    <w:basedOn w:val="2"/>
    <w:next w:val="101"/>
    <w:qFormat/>
    <w:uiPriority w:val="0"/>
    <w:pPr>
      <w:keepNext w:val="0"/>
      <w:spacing w:before="0"/>
      <w:ind w:left="483" w:hanging="483"/>
      <w:outlineLvl w:val="9"/>
    </w:pPr>
    <w:rPr>
      <w:b w:val="0"/>
      <w:smallCaps w:val="0"/>
    </w:rPr>
  </w:style>
  <w:style w:type="paragraph" w:customStyle="1" w:styleId="111">
    <w:name w:val="NumPar 2"/>
    <w:basedOn w:val="3"/>
    <w:next w:val="60"/>
    <w:qFormat/>
    <w:uiPriority w:val="0"/>
    <w:pPr>
      <w:outlineLvl w:val="9"/>
    </w:pPr>
    <w:rPr>
      <w:b w:val="0"/>
    </w:rPr>
  </w:style>
  <w:style w:type="paragraph" w:customStyle="1" w:styleId="112">
    <w:name w:val="NumPar 3"/>
    <w:basedOn w:val="4"/>
    <w:next w:val="62"/>
    <w:qFormat/>
    <w:uiPriority w:val="0"/>
    <w:pPr>
      <w:keepNext w:val="0"/>
      <w:outlineLvl w:val="9"/>
    </w:pPr>
    <w:rPr>
      <w:i/>
    </w:rPr>
  </w:style>
  <w:style w:type="paragraph" w:customStyle="1" w:styleId="113">
    <w:name w:val="NumPar 4"/>
    <w:basedOn w:val="5"/>
    <w:next w:val="6"/>
    <w:qFormat/>
    <w:uiPriority w:val="0"/>
    <w:pPr>
      <w:keepNext w:val="0"/>
      <w:outlineLvl w:val="9"/>
    </w:pPr>
  </w:style>
  <w:style w:type="paragraph" w:customStyle="1" w:styleId="114">
    <w:name w:val="PartTitle"/>
    <w:basedOn w:val="1"/>
    <w:next w:val="104"/>
    <w:qFormat/>
    <w:uiPriority w:val="0"/>
    <w:pPr>
      <w:keepNext/>
      <w:pageBreakBefore/>
      <w:spacing w:after="480"/>
      <w:jc w:val="center"/>
    </w:pPr>
    <w:rPr>
      <w:b/>
      <w:sz w:val="36"/>
    </w:rPr>
  </w:style>
  <w:style w:type="paragraph" w:customStyle="1" w:styleId="115">
    <w:name w:val="YReferences"/>
    <w:basedOn w:val="1"/>
    <w:next w:val="1"/>
    <w:qFormat/>
    <w:uiPriority w:val="0"/>
    <w:pPr>
      <w:spacing w:after="480"/>
      <w:ind w:left="1191" w:hanging="1191"/>
    </w:pPr>
  </w:style>
  <w:style w:type="paragraph" w:customStyle="1" w:styleId="116">
    <w:name w:val="Heading2b"/>
    <w:basedOn w:val="1"/>
    <w:qFormat/>
    <w:uiPriority w:val="0"/>
    <w:pPr>
      <w:ind w:left="567" w:hanging="567"/>
      <w:jc w:val="center"/>
    </w:pPr>
    <w:rPr>
      <w:b/>
      <w:u w:val="single"/>
    </w:rPr>
  </w:style>
  <w:style w:type="paragraph" w:customStyle="1" w:styleId="117">
    <w:name w:val="Annexe_title"/>
    <w:basedOn w:val="2"/>
    <w:next w:val="1"/>
    <w:qFormat/>
    <w:uiPriority w:val="0"/>
    <w:pPr>
      <w:keepNext w:val="0"/>
      <w:pageBreakBefore/>
      <w:numPr>
        <w:ilvl w:val="0"/>
        <w:numId w:val="0"/>
      </w:numPr>
      <w:tabs>
        <w:tab w:val="left" w:pos="1701"/>
        <w:tab w:val="left" w:pos="2552"/>
      </w:tabs>
      <w:jc w:val="center"/>
      <w:outlineLvl w:val="9"/>
    </w:pPr>
    <w:rPr>
      <w:caps/>
      <w:smallCaps w:val="0"/>
      <w:kern w:val="0"/>
    </w:rPr>
  </w:style>
  <w:style w:type="paragraph" w:customStyle="1" w:styleId="118">
    <w:name w:val="normal_tableau"/>
    <w:basedOn w:val="1"/>
    <w:qFormat/>
    <w:uiPriority w:val="0"/>
    <w:pPr>
      <w:spacing w:before="120" w:after="120"/>
    </w:pPr>
    <w:rPr>
      <w:rFonts w:ascii="Optima" w:hAnsi="Optima"/>
      <w:sz w:val="22"/>
    </w:rPr>
  </w:style>
  <w:style w:type="paragraph" w:customStyle="1" w:styleId="119">
    <w:name w:val="Contact"/>
    <w:basedOn w:val="1"/>
    <w:next w:val="1"/>
    <w:qFormat/>
    <w:uiPriority w:val="0"/>
    <w:pPr>
      <w:spacing w:after="480"/>
      <w:ind w:left="567" w:hanging="567"/>
      <w:jc w:val="left"/>
    </w:pPr>
    <w:rPr>
      <w:rFonts w:ascii="Times New Roman" w:hAnsi="Times New Roman"/>
      <w:sz w:val="24"/>
      <w:lang w:eastAsia="en-US"/>
    </w:rPr>
  </w:style>
  <w:style w:type="paragraph" w:customStyle="1" w:styleId="120">
    <w:name w:val="List Bullet 1"/>
    <w:basedOn w:val="101"/>
    <w:qFormat/>
    <w:uiPriority w:val="0"/>
    <w:pPr>
      <w:numPr>
        <w:ilvl w:val="0"/>
        <w:numId w:val="12"/>
      </w:numPr>
    </w:pPr>
    <w:rPr>
      <w:rFonts w:ascii="Times New Roman" w:hAnsi="Times New Roman"/>
      <w:sz w:val="24"/>
      <w:lang w:eastAsia="en-US"/>
    </w:rPr>
  </w:style>
  <w:style w:type="paragraph" w:customStyle="1" w:styleId="121">
    <w:name w:val="List Dash"/>
    <w:basedOn w:val="1"/>
    <w:qFormat/>
    <w:uiPriority w:val="0"/>
    <w:pPr>
      <w:numPr>
        <w:ilvl w:val="0"/>
        <w:numId w:val="13"/>
      </w:numPr>
    </w:pPr>
    <w:rPr>
      <w:rFonts w:ascii="Times New Roman" w:hAnsi="Times New Roman"/>
      <w:sz w:val="24"/>
      <w:lang w:eastAsia="en-US"/>
    </w:rPr>
  </w:style>
  <w:style w:type="paragraph" w:customStyle="1" w:styleId="122">
    <w:name w:val="List Dash 1"/>
    <w:basedOn w:val="101"/>
    <w:qFormat/>
    <w:uiPriority w:val="0"/>
    <w:pPr>
      <w:numPr>
        <w:ilvl w:val="0"/>
        <w:numId w:val="14"/>
      </w:numPr>
    </w:pPr>
    <w:rPr>
      <w:rFonts w:ascii="Times New Roman" w:hAnsi="Times New Roman"/>
      <w:sz w:val="24"/>
      <w:lang w:eastAsia="en-US"/>
    </w:rPr>
  </w:style>
  <w:style w:type="paragraph" w:customStyle="1" w:styleId="123">
    <w:name w:val="List Dash 2"/>
    <w:basedOn w:val="60"/>
    <w:qFormat/>
    <w:uiPriority w:val="0"/>
    <w:pPr>
      <w:numPr>
        <w:ilvl w:val="0"/>
        <w:numId w:val="15"/>
      </w:numPr>
      <w:tabs>
        <w:tab w:val="clear" w:pos="2161"/>
      </w:tabs>
    </w:pPr>
    <w:rPr>
      <w:rFonts w:ascii="Times New Roman" w:hAnsi="Times New Roman"/>
      <w:sz w:val="24"/>
      <w:lang w:eastAsia="en-US"/>
    </w:rPr>
  </w:style>
  <w:style w:type="paragraph" w:customStyle="1" w:styleId="124">
    <w:name w:val="List Dash 3"/>
    <w:basedOn w:val="62"/>
    <w:qFormat/>
    <w:uiPriority w:val="0"/>
    <w:pPr>
      <w:numPr>
        <w:ilvl w:val="0"/>
        <w:numId w:val="16"/>
      </w:numPr>
      <w:tabs>
        <w:tab w:val="clear" w:pos="2302"/>
      </w:tabs>
    </w:pPr>
    <w:rPr>
      <w:rFonts w:ascii="Times New Roman" w:hAnsi="Times New Roman"/>
      <w:sz w:val="24"/>
      <w:lang w:eastAsia="en-US"/>
    </w:rPr>
  </w:style>
  <w:style w:type="paragraph" w:customStyle="1" w:styleId="125">
    <w:name w:val="List Dash 4"/>
    <w:basedOn w:val="6"/>
    <w:qFormat/>
    <w:uiPriority w:val="0"/>
    <w:pPr>
      <w:numPr>
        <w:ilvl w:val="0"/>
        <w:numId w:val="17"/>
      </w:numPr>
      <w:tabs>
        <w:tab w:val="clear" w:pos="2302"/>
      </w:tabs>
    </w:pPr>
    <w:rPr>
      <w:rFonts w:ascii="Times New Roman" w:hAnsi="Times New Roman"/>
      <w:sz w:val="24"/>
      <w:lang w:eastAsia="en-US"/>
    </w:rPr>
  </w:style>
  <w:style w:type="paragraph" w:customStyle="1" w:styleId="126">
    <w:name w:val="List Number 1"/>
    <w:basedOn w:val="101"/>
    <w:qFormat/>
    <w:uiPriority w:val="0"/>
    <w:pPr>
      <w:numPr>
        <w:ilvl w:val="0"/>
        <w:numId w:val="18"/>
      </w:numPr>
    </w:pPr>
    <w:rPr>
      <w:rFonts w:ascii="Times New Roman" w:hAnsi="Times New Roman"/>
      <w:sz w:val="24"/>
      <w:lang w:eastAsia="en-US"/>
    </w:rPr>
  </w:style>
  <w:style w:type="paragraph" w:customStyle="1" w:styleId="127">
    <w:name w:val="List Number (Level 2)"/>
    <w:basedOn w:val="1"/>
    <w:qFormat/>
    <w:uiPriority w:val="0"/>
    <w:pPr>
      <w:numPr>
        <w:ilvl w:val="1"/>
        <w:numId w:val="7"/>
      </w:numPr>
    </w:pPr>
    <w:rPr>
      <w:rFonts w:ascii="Times New Roman" w:hAnsi="Times New Roman"/>
      <w:sz w:val="24"/>
      <w:lang w:eastAsia="en-US"/>
    </w:rPr>
  </w:style>
  <w:style w:type="paragraph" w:customStyle="1" w:styleId="128">
    <w:name w:val="List Number 1 (Level 2)"/>
    <w:basedOn w:val="101"/>
    <w:qFormat/>
    <w:uiPriority w:val="0"/>
    <w:pPr>
      <w:numPr>
        <w:ilvl w:val="1"/>
        <w:numId w:val="18"/>
      </w:numPr>
    </w:pPr>
    <w:rPr>
      <w:rFonts w:ascii="Times New Roman" w:hAnsi="Times New Roman"/>
      <w:sz w:val="24"/>
      <w:lang w:eastAsia="en-US"/>
    </w:rPr>
  </w:style>
  <w:style w:type="paragraph" w:customStyle="1" w:styleId="129">
    <w:name w:val="List Number 2 (Level 2)"/>
    <w:basedOn w:val="60"/>
    <w:qFormat/>
    <w:uiPriority w:val="0"/>
    <w:pPr>
      <w:numPr>
        <w:ilvl w:val="1"/>
        <w:numId w:val="8"/>
      </w:numPr>
      <w:tabs>
        <w:tab w:val="clear" w:pos="2161"/>
      </w:tabs>
    </w:pPr>
    <w:rPr>
      <w:rFonts w:ascii="Times New Roman" w:hAnsi="Times New Roman"/>
      <w:sz w:val="24"/>
      <w:lang w:eastAsia="en-US"/>
    </w:rPr>
  </w:style>
  <w:style w:type="paragraph" w:customStyle="1" w:styleId="130">
    <w:name w:val="List Number 3 (Level 2)"/>
    <w:basedOn w:val="62"/>
    <w:qFormat/>
    <w:uiPriority w:val="0"/>
    <w:pPr>
      <w:numPr>
        <w:ilvl w:val="1"/>
        <w:numId w:val="9"/>
      </w:numPr>
      <w:tabs>
        <w:tab w:val="clear" w:pos="2302"/>
      </w:tabs>
    </w:pPr>
    <w:rPr>
      <w:rFonts w:ascii="Times New Roman" w:hAnsi="Times New Roman"/>
      <w:sz w:val="24"/>
      <w:lang w:eastAsia="en-US"/>
    </w:rPr>
  </w:style>
  <w:style w:type="paragraph" w:customStyle="1" w:styleId="131">
    <w:name w:val="List Number 4 (Level 2)"/>
    <w:basedOn w:val="6"/>
    <w:qFormat/>
    <w:uiPriority w:val="0"/>
    <w:pPr>
      <w:numPr>
        <w:ilvl w:val="1"/>
        <w:numId w:val="10"/>
      </w:numPr>
      <w:tabs>
        <w:tab w:val="clear" w:pos="2302"/>
      </w:tabs>
    </w:pPr>
    <w:rPr>
      <w:rFonts w:ascii="Times New Roman" w:hAnsi="Times New Roman"/>
      <w:sz w:val="24"/>
      <w:lang w:eastAsia="en-US"/>
    </w:rPr>
  </w:style>
  <w:style w:type="paragraph" w:customStyle="1" w:styleId="132">
    <w:name w:val="List Number (Level 3)"/>
    <w:basedOn w:val="1"/>
    <w:qFormat/>
    <w:uiPriority w:val="0"/>
    <w:pPr>
      <w:numPr>
        <w:ilvl w:val="2"/>
        <w:numId w:val="7"/>
      </w:numPr>
    </w:pPr>
    <w:rPr>
      <w:rFonts w:ascii="Times New Roman" w:hAnsi="Times New Roman"/>
      <w:sz w:val="24"/>
      <w:lang w:eastAsia="en-US"/>
    </w:rPr>
  </w:style>
  <w:style w:type="paragraph" w:customStyle="1" w:styleId="133">
    <w:name w:val="List Number 1 (Level 3)"/>
    <w:basedOn w:val="101"/>
    <w:qFormat/>
    <w:uiPriority w:val="0"/>
    <w:pPr>
      <w:numPr>
        <w:ilvl w:val="2"/>
        <w:numId w:val="18"/>
      </w:numPr>
    </w:pPr>
    <w:rPr>
      <w:rFonts w:ascii="Times New Roman" w:hAnsi="Times New Roman"/>
      <w:sz w:val="24"/>
      <w:lang w:eastAsia="en-US"/>
    </w:rPr>
  </w:style>
  <w:style w:type="paragraph" w:customStyle="1" w:styleId="134">
    <w:name w:val="List Number 2 (Level 3)"/>
    <w:basedOn w:val="60"/>
    <w:qFormat/>
    <w:uiPriority w:val="0"/>
    <w:pPr>
      <w:numPr>
        <w:ilvl w:val="2"/>
        <w:numId w:val="8"/>
      </w:numPr>
      <w:tabs>
        <w:tab w:val="clear" w:pos="2161"/>
      </w:tabs>
    </w:pPr>
    <w:rPr>
      <w:rFonts w:ascii="Times New Roman" w:hAnsi="Times New Roman"/>
      <w:sz w:val="24"/>
      <w:lang w:eastAsia="en-US"/>
    </w:rPr>
  </w:style>
  <w:style w:type="paragraph" w:customStyle="1" w:styleId="135">
    <w:name w:val="List Number 3 (Level 3)"/>
    <w:basedOn w:val="62"/>
    <w:qFormat/>
    <w:uiPriority w:val="0"/>
    <w:pPr>
      <w:numPr>
        <w:ilvl w:val="2"/>
        <w:numId w:val="9"/>
      </w:numPr>
      <w:tabs>
        <w:tab w:val="clear" w:pos="2302"/>
      </w:tabs>
    </w:pPr>
    <w:rPr>
      <w:rFonts w:ascii="Times New Roman" w:hAnsi="Times New Roman"/>
      <w:sz w:val="24"/>
      <w:lang w:eastAsia="en-US"/>
    </w:rPr>
  </w:style>
  <w:style w:type="paragraph" w:customStyle="1" w:styleId="136">
    <w:name w:val="List Number 4 (Level 3)"/>
    <w:basedOn w:val="6"/>
    <w:qFormat/>
    <w:uiPriority w:val="0"/>
    <w:pPr>
      <w:numPr>
        <w:ilvl w:val="2"/>
        <w:numId w:val="10"/>
      </w:numPr>
      <w:tabs>
        <w:tab w:val="clear" w:pos="2302"/>
      </w:tabs>
    </w:pPr>
    <w:rPr>
      <w:rFonts w:ascii="Times New Roman" w:hAnsi="Times New Roman"/>
      <w:sz w:val="24"/>
      <w:lang w:eastAsia="en-US"/>
    </w:rPr>
  </w:style>
  <w:style w:type="paragraph" w:customStyle="1" w:styleId="137">
    <w:name w:val="List Number (Level 4)"/>
    <w:basedOn w:val="1"/>
    <w:qFormat/>
    <w:uiPriority w:val="0"/>
    <w:pPr>
      <w:numPr>
        <w:ilvl w:val="3"/>
        <w:numId w:val="7"/>
      </w:numPr>
    </w:pPr>
    <w:rPr>
      <w:rFonts w:ascii="Times New Roman" w:hAnsi="Times New Roman"/>
      <w:sz w:val="24"/>
      <w:lang w:eastAsia="en-US"/>
    </w:rPr>
  </w:style>
  <w:style w:type="paragraph" w:customStyle="1" w:styleId="138">
    <w:name w:val="List Number 1 (Level 4)"/>
    <w:basedOn w:val="101"/>
    <w:qFormat/>
    <w:uiPriority w:val="0"/>
    <w:pPr>
      <w:numPr>
        <w:ilvl w:val="3"/>
        <w:numId w:val="18"/>
      </w:numPr>
    </w:pPr>
    <w:rPr>
      <w:rFonts w:ascii="Times New Roman" w:hAnsi="Times New Roman"/>
      <w:sz w:val="24"/>
      <w:lang w:eastAsia="en-US"/>
    </w:rPr>
  </w:style>
  <w:style w:type="paragraph" w:customStyle="1" w:styleId="139">
    <w:name w:val="List Number 2 (Level 4)"/>
    <w:basedOn w:val="60"/>
    <w:qFormat/>
    <w:uiPriority w:val="0"/>
    <w:pPr>
      <w:numPr>
        <w:ilvl w:val="3"/>
        <w:numId w:val="8"/>
      </w:numPr>
      <w:tabs>
        <w:tab w:val="clear" w:pos="2161"/>
      </w:tabs>
    </w:pPr>
    <w:rPr>
      <w:rFonts w:ascii="Times New Roman" w:hAnsi="Times New Roman"/>
      <w:sz w:val="24"/>
      <w:lang w:eastAsia="en-US"/>
    </w:rPr>
  </w:style>
  <w:style w:type="paragraph" w:customStyle="1" w:styleId="140">
    <w:name w:val="List Number 3 (Level 4)"/>
    <w:basedOn w:val="62"/>
    <w:qFormat/>
    <w:uiPriority w:val="0"/>
    <w:pPr>
      <w:numPr>
        <w:ilvl w:val="3"/>
        <w:numId w:val="9"/>
      </w:numPr>
      <w:tabs>
        <w:tab w:val="clear" w:pos="2302"/>
      </w:tabs>
    </w:pPr>
    <w:rPr>
      <w:rFonts w:ascii="Times New Roman" w:hAnsi="Times New Roman"/>
      <w:sz w:val="24"/>
      <w:lang w:eastAsia="en-US"/>
    </w:rPr>
  </w:style>
  <w:style w:type="paragraph" w:customStyle="1" w:styleId="141">
    <w:name w:val="List Number 4 (Level 4)"/>
    <w:basedOn w:val="6"/>
    <w:qFormat/>
    <w:uiPriority w:val="0"/>
    <w:pPr>
      <w:numPr>
        <w:ilvl w:val="3"/>
        <w:numId w:val="10"/>
      </w:numPr>
      <w:tabs>
        <w:tab w:val="clear" w:pos="2302"/>
      </w:tabs>
    </w:pPr>
    <w:rPr>
      <w:rFonts w:ascii="Times New Roman" w:hAnsi="Times New Roman"/>
      <w:sz w:val="24"/>
      <w:lang w:eastAsia="en-US"/>
    </w:rPr>
  </w:style>
  <w:style w:type="paragraph" w:customStyle="1" w:styleId="142">
    <w:name w:val="TOC Heading"/>
    <w:basedOn w:val="1"/>
    <w:next w:val="1"/>
    <w:qFormat/>
    <w:uiPriority w:val="0"/>
    <w:pPr>
      <w:keepNext/>
      <w:spacing w:before="240"/>
      <w:jc w:val="center"/>
    </w:pPr>
    <w:rPr>
      <w:rFonts w:ascii="Times New Roman" w:hAnsi="Times New Roman"/>
      <w:b/>
      <w:sz w:val="24"/>
      <w:lang w:eastAsia="en-US"/>
    </w:rPr>
  </w:style>
  <w:style w:type="paragraph" w:styleId="143">
    <w:name w:val="List Paragraph"/>
    <w:basedOn w:val="1"/>
    <w:qFormat/>
    <w:uiPriority w:val="34"/>
    <w:pPr>
      <w:spacing w:after="0"/>
      <w:ind w:left="720"/>
      <w:jc w:val="left"/>
    </w:pPr>
    <w:rPr>
      <w:rFonts w:ascii="Calibri" w:hAnsi="Calibri" w:eastAsia="Calibri" w:cs="Calibri"/>
      <w:sz w:val="22"/>
      <w:szCs w:val="22"/>
    </w:rPr>
  </w:style>
  <w:style w:type="character" w:customStyle="1" w:styleId="144">
    <w:name w:val="Comment Text Char"/>
    <w:link w:val="27"/>
    <w:semiHidden/>
    <w:qFormat/>
    <w:uiPriority w:val="0"/>
    <w:rPr>
      <w:rFonts w:ascii="Arial" w:hAnsi="Arial"/>
    </w:rPr>
  </w:style>
  <w:style w:type="paragraph" w:customStyle="1" w:styleId="145">
    <w:name w:val="Revision"/>
    <w:hidden/>
    <w:semiHidden/>
    <w:qFormat/>
    <w:uiPriority w:val="99"/>
    <w:rPr>
      <w:rFonts w:ascii="Arial" w:hAnsi="Arial" w:eastAsia="Times New Roman" w:cs="Times New Roman"/>
      <w:lang w:val="en-GB" w:eastAsia="en-GB" w:bidi="ar-SA"/>
    </w:rPr>
  </w:style>
  <w:style w:type="character" w:customStyle="1" w:styleId="146">
    <w:name w:val="Header Char"/>
    <w:link w:val="41"/>
    <w:qFormat/>
    <w:uiPriority w:val="0"/>
    <w:rPr>
      <w:rFonts w:ascii="Arial" w:hAnsi="Arial"/>
    </w:rPr>
  </w:style>
  <w:style w:type="paragraph" w:customStyle="1" w:styleId="147">
    <w:name w:val="Blockquote"/>
    <w:basedOn w:val="1"/>
    <w:qFormat/>
    <w:uiPriority w:val="0"/>
    <w:pPr>
      <w:ind w:left="360" w:right="36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11FCB-9A2E-4DDF-9C00-91733CFE9DBA}">
  <ds:schemaRefs/>
</ds:datastoreItem>
</file>

<file path=docProps/app.xml><?xml version="1.0" encoding="utf-8"?>
<Properties xmlns="http://schemas.openxmlformats.org/officeDocument/2006/extended-properties" xmlns:vt="http://schemas.openxmlformats.org/officeDocument/2006/docPropsVTypes">
  <Template>REP</Template>
  <Company>European Commission</Company>
  <Pages>8</Pages>
  <Words>2758</Words>
  <Characters>15724</Characters>
  <Lines>131</Lines>
  <Paragraphs>36</Paragraphs>
  <TotalTime>1</TotalTime>
  <ScaleCrop>false</ScaleCrop>
  <LinksUpToDate>false</LinksUpToDate>
  <CharactersWithSpaces>18446</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2018-12-18T11:14:00Z</dcterms:created>
  <dc:creator>Roslyn Bottoni</dc:creator>
  <cp:keywords>EL3</cp:keywords>
  <cp:lastModifiedBy>google1589447135</cp:lastModifiedBy>
  <cp:lastPrinted>2012-09-26T09:25:00Z</cp:lastPrinted>
  <dcterms:modified xsi:type="dcterms:W3CDTF">2021-06-01T10:21:28Z</dcterms:modified>
  <dc:title>GRANT CONTRACT FOR A DECENTRALISED PROGRAMME :</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KSOProductBuildVer">
    <vt:lpwstr>2057-11.2.0.10132</vt:lpwstr>
  </property>
</Properties>
</file>